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5DC71" w14:textId="63D23A93" w:rsidR="003A7B29" w:rsidRPr="00E03E24" w:rsidRDefault="00E03E24" w:rsidP="00E03E24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 xml:space="preserve">    </w:t>
      </w:r>
      <w:r>
        <w:rPr>
          <w:rFonts w:ascii="Times New Roman" w:eastAsia="Times New Roman" w:hAnsi="Times New Roman" w:cs="Times New Roman"/>
          <w:b/>
          <w:lang w:eastAsia="sk-SK"/>
        </w:rPr>
        <w:tab/>
      </w:r>
    </w:p>
    <w:tbl>
      <w:tblPr>
        <w:tblStyle w:val="Mriekatabuky"/>
        <w:tblW w:w="14709" w:type="dxa"/>
        <w:tblLook w:val="04A0" w:firstRow="1" w:lastRow="0" w:firstColumn="1" w:lastColumn="0" w:noHBand="0" w:noVBand="1"/>
      </w:tblPr>
      <w:tblGrid>
        <w:gridCol w:w="534"/>
        <w:gridCol w:w="5386"/>
        <w:gridCol w:w="144"/>
        <w:gridCol w:w="2449"/>
        <w:gridCol w:w="4502"/>
        <w:gridCol w:w="1694"/>
      </w:tblGrid>
      <w:tr w:rsidR="003A7B29" w:rsidRPr="00DA28EC" w14:paraId="6CD54888" w14:textId="77777777" w:rsidTr="00340847">
        <w:trPr>
          <w:trHeight w:val="454"/>
        </w:trPr>
        <w:tc>
          <w:tcPr>
            <w:tcW w:w="14709" w:type="dxa"/>
            <w:gridSpan w:val="6"/>
            <w:shd w:val="clear" w:color="auto" w:fill="C2D69B" w:themeFill="accent3" w:themeFillTint="99"/>
            <w:vAlign w:val="center"/>
          </w:tcPr>
          <w:p w14:paraId="45C68B28" w14:textId="1A5ED296" w:rsidR="00402D6D" w:rsidRPr="007322CA" w:rsidRDefault="003A7B29" w:rsidP="00F15299">
            <w:pPr>
              <w:jc w:val="center"/>
              <w:rPr>
                <w:rFonts w:eastAsiaTheme="minorEastAsia"/>
                <w:b/>
                <w:color w:val="FF0000"/>
                <w:sz w:val="28"/>
                <w:szCs w:val="28"/>
                <w:lang w:eastAsia="sk-SK"/>
              </w:rPr>
            </w:pPr>
            <w:r w:rsidRPr="00304EB4">
              <w:rPr>
                <w:rFonts w:eastAsiaTheme="minorEastAsia"/>
                <w:b/>
                <w:color w:val="000000" w:themeColor="text1"/>
                <w:sz w:val="28"/>
                <w:szCs w:val="28"/>
                <w:lang w:eastAsia="sk-SK"/>
              </w:rPr>
              <w:t>Hodnotiaci hárok odborného hodnotiteľa</w:t>
            </w:r>
          </w:p>
        </w:tc>
      </w:tr>
      <w:tr w:rsidR="003A7B29" w:rsidRPr="00DA28EC" w14:paraId="0CE12050" w14:textId="77777777" w:rsidTr="007322CA">
        <w:trPr>
          <w:trHeight w:val="454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4D4C82CA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Program</w:t>
            </w:r>
          </w:p>
        </w:tc>
        <w:tc>
          <w:tcPr>
            <w:tcW w:w="8789" w:type="dxa"/>
            <w:gridSpan w:val="4"/>
            <w:shd w:val="clear" w:color="auto" w:fill="EAF1DD" w:themeFill="accent3" w:themeFillTint="33"/>
            <w:vAlign w:val="center"/>
          </w:tcPr>
          <w:p w14:paraId="0B42631E" w14:textId="36DF4471" w:rsidR="003A7B29" w:rsidRPr="00894509" w:rsidRDefault="003A7B29" w:rsidP="009218D7">
            <w:pPr>
              <w:tabs>
                <w:tab w:val="left" w:pos="1695"/>
              </w:tabs>
              <w:jc w:val="center"/>
              <w:rPr>
                <w:rFonts w:ascii="Times New Roman" w:eastAsiaTheme="minorEastAsia" w:hAnsi="Times New Roman"/>
                <w:color w:val="000000" w:themeColor="text1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Program  rozvoja vidieka SR 2014 – </w:t>
            </w:r>
            <w:r w:rsidRPr="0046212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202</w:t>
            </w:r>
            <w:r w:rsidR="00554795" w:rsidRPr="0046212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2</w:t>
            </w:r>
          </w:p>
        </w:tc>
      </w:tr>
      <w:tr w:rsidR="003A7B29" w:rsidRPr="00DA28EC" w14:paraId="09F421F2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33A14932" w14:textId="79F77415" w:rsidR="003A7B29" w:rsidRPr="00894509" w:rsidRDefault="003A7B29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Názov opatrenia/podopatrenia stratégie CLLD</w:t>
            </w:r>
          </w:p>
        </w:tc>
        <w:tc>
          <w:tcPr>
            <w:tcW w:w="8789" w:type="dxa"/>
            <w:gridSpan w:val="4"/>
            <w:vAlign w:val="center"/>
          </w:tcPr>
          <w:p w14:paraId="4D81DC7A" w14:textId="67817439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 w:cstheme="minorHAnsi"/>
                <w:i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0845CC" w:rsidRPr="00DA28EC" w14:paraId="317F4002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267101A6" w14:textId="77777777" w:rsidR="00BD425E" w:rsidRPr="00C249D7" w:rsidRDefault="000845CC" w:rsidP="00BD425E">
            <w:pPr>
              <w:pStyle w:val="Odsekzoznamu"/>
              <w:ind w:left="0"/>
              <w:jc w:val="both"/>
              <w:rPr>
                <w:ins w:id="0" w:author="Jana Vacíková" w:date="2025-03-25T16:38:00Z"/>
                <w:color w:val="000000" w:themeColor="text1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Názov a kód podopatrenia PRV SR 2014 </w:t>
            </w:r>
            <w:r w:rsidRPr="0046212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202</w:t>
            </w:r>
            <w:r w:rsidR="00554795" w:rsidRPr="0046212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2</w:t>
            </w:r>
            <w:r w:rsidRPr="0046212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/nariadenia </w:t>
            </w: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(EÚ) č. </w:t>
            </w:r>
            <w:ins w:id="1" w:author="Jana Vacíková" w:date="2024-12-19T10:19:00Z">
              <w:r w:rsidR="00E43F36">
                <w:rPr>
                  <w:rFonts w:eastAsiaTheme="minorEastAsia"/>
                  <w:b/>
                  <w:color w:val="000000" w:themeColor="text1"/>
                  <w:sz w:val="16"/>
                  <w:szCs w:val="16"/>
                  <w:lang w:eastAsia="sk-SK"/>
                </w:rPr>
                <w:t xml:space="preserve">2020/2220 </w:t>
              </w:r>
            </w:ins>
            <w:ins w:id="2" w:author="Jana Vacíková" w:date="2025-03-25T16:38:00Z">
              <w:r w:rsidR="00BD425E" w:rsidRPr="00BD425E">
                <w:rPr>
                  <w:rFonts w:eastAsiaTheme="minorEastAsia"/>
                  <w:b/>
                  <w:color w:val="000000" w:themeColor="text1"/>
                  <w:sz w:val="16"/>
                  <w:szCs w:val="16"/>
                  <w:lang w:eastAsia="sk-SK"/>
                </w:rPr>
                <w:t xml:space="preserve">z 23. decembra 2020, ktorým sa stanovujú určité prechodné ustanovenia týkajúce sa podpory z Európskeho poľnohospodárskeho fondu pre rozvoj vidieka (EPFRV) a európskeho záručného fondu (EPZF) v rokoch 2021 a 2022 a ktorým sa menia nariadenia (EÚ) č. 1305/2013, (EÚ) </w:t>
              </w:r>
              <w:r w:rsidR="00BD425E" w:rsidRPr="00BD425E">
                <w:rPr>
                  <w:rFonts w:eastAsiaTheme="minorEastAsia"/>
                  <w:b/>
                  <w:color w:val="000000" w:themeColor="text1"/>
                  <w:sz w:val="16"/>
                  <w:szCs w:val="16"/>
                  <w:lang w:eastAsia="sk-SK"/>
                </w:rPr>
                <w:br/>
                <w:t>č. 1306/2013, č.1307/2013, pokiaľ ide o zdroje a uplatňovanie v rokoch 2021 a 2022 a nariadenie (EÚ) č. 1308/2013, pokiaľ ide o zdroje a distribúciu tejto podpory v rokoch 2021 a 2022 v platnom znení (ďalej len „nariadenie o prechodnom období“);</w:t>
              </w:r>
            </w:ins>
          </w:p>
          <w:p w14:paraId="75C6EA6C" w14:textId="5858FB7E" w:rsidR="000845CC" w:rsidRPr="00894509" w:rsidRDefault="000845CC" w:rsidP="009218D7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E43F36">
              <w:rPr>
                <w:rFonts w:eastAsiaTheme="minorEastAsia"/>
                <w:b/>
                <w:strike/>
                <w:color w:val="000000" w:themeColor="text1"/>
                <w:sz w:val="16"/>
                <w:szCs w:val="16"/>
                <w:lang w:eastAsia="sk-SK"/>
              </w:rPr>
              <w:t>1305/2013</w:t>
            </w:r>
          </w:p>
        </w:tc>
        <w:tc>
          <w:tcPr>
            <w:tcW w:w="8789" w:type="dxa"/>
            <w:gridSpan w:val="4"/>
            <w:vAlign w:val="center"/>
          </w:tcPr>
          <w:p w14:paraId="6B1C2333" w14:textId="4C9E7DAC" w:rsidR="000845CC" w:rsidRPr="00894509" w:rsidRDefault="00181C6B" w:rsidP="00D57968">
            <w:pPr>
              <w:tabs>
                <w:tab w:val="left" w:pos="1695"/>
              </w:tabs>
              <w:rPr>
                <w:rFonts w:eastAsiaTheme="minorEastAsia" w:cstheme="minorHAnsi"/>
                <w:i/>
                <w:color w:val="000000" w:themeColor="text1"/>
                <w:sz w:val="20"/>
                <w:szCs w:val="20"/>
                <w:lang w:eastAsia="sk-SK"/>
              </w:rPr>
            </w:pPr>
            <w:sdt>
              <w:sdtPr>
                <w:rPr>
                  <w:rFonts w:cstheme="minorHAnsi"/>
                  <w:color w:val="000000" w:themeColor="text1"/>
                  <w:sz w:val="20"/>
                  <w:szCs w:val="20"/>
                </w:rPr>
                <w:alias w:val="Kód a názov podopatrenia"/>
                <w:tag w:val="Kód a názov podopatrenia"/>
                <w:id w:val="-1325190040"/>
                <w:placeholder>
                  <w:docPart w:val="9902F368CBB247C696FBB7274BB94222"/>
                </w:placeholder>
                <w:comboBox>
                  <w:listItem w:value="Vyberte položku."/>
                  <w:listItem w:displayText="1.2 Podpora  na demonštračné činnosti a informačné akcie" w:value="1.2 Podpora  na demonštračné činnosti a informačné akcie"/>
                  <w:listItem w:displayText="1.3 Podpora na krátkodobé výmeny v rámci riadenia poľnohospodárskych podnikov a obhospodarovania lesov, ako aj na návštevy poľnohospodárskych  a lesných podnikov " w:value="1.3 Podpora na krátkodobé výmeny v rámci riadenia poľnohospodárskych podnikov a obhospodarovania lesov, ako aj na návštevy poľnohospodárskych  a lesných podnikov "/>
                  <w:listItem w:displayText="4.1 Podpora na investície do poľnohospodárskych podnikov" w:value="4.1 Podpora na investície do poľnohospodárskych podnikov"/>
                  <w:listItem w:displayText="4.2 Podpora pre investície na spracovanie/uvádzanie na trh a/alebo vývoj poľnohospodárskych produktov" w:value="4.2 Podpora pre investície na spracovanie/uvádzanie na trh a/alebo vývoj poľnohospodárskych produktov"/>
                  <w:listItem w:displayText="6.1 Pomoc na začatie podnikateľskej činnosti pre mladých poľnohospodárov" w:value="6.1 Pomoc na začatie podnikateľskej činnosti pre mladých poľnohospodárov"/>
                  <w:listItem w:displayText="6.2 Pomoc na začatie novej podnikateľskej činnosti pre nepoľnohospodárske činnosti vo vidieckych oblastiach" w:value="6.2 Pomoc na začatie novej podnikateľskej činnosti pre nepoľnohospodárske činnosti vo vidieckych oblastiach"/>
                  <w:listItem w:displayText="6.3 Pomoc na začatie podnikateľskej činnosti pre rozvoj malých poľnohospodárskych podnikov" w:value="6.3 Pomoc na začatie podnikateľskej činnosti pre rozvoj malých poľnohospodárskych podnikov"/>
                  <w:listItem w:displayText="6.4 Podpora na investície do vytvárania a rozvoja nepoľnohospodárskych činností" w:value="6.4 Podpora na investície do vytvárania a rozvoja nepoľnohospodárskych činností"/>
                  <w:listItem w:displayText="7.2 Podpora na investície do vytvárania, zlepšovania alebo rozširovania všetkých druhov infraštruktúr malých rozmerov vrátane investícií do energie  z obnoviteľných zdrojov a úspor energie" w:value="7.2 Podpora na investície do vytvárania, zlepšovania alebo rozširovania všetkých druhov infraštruktúr malých rozmerov vrátane investícií do energie  z obnoviteľných zdrojov a úspor energie"/>
                  <w:listItem w:displayText="7.4 Podpora na investície do vytvárania, zlepšovania alebo rozširovania miestnych základných služieb pre vidiecke obyvateľstvo vrátane voľného času a kultúry a súvisiacej infraštruktúry" w:value="7.4 Podpora na investície do vytvárania, zlepšovania alebo rozširovania miestnych základných služieb pre vidiecke obyvateľstvo vrátane voľného času a kultúry a súvisiacej infraštruktúry"/>
                  <w:listItem w:displayText="7.5 Podpora na investície do rekreačnej infraštruktúry, turistických informácií a do turistickej infraštruktúry malých rozmerov na verejné využitie" w:value="7.5 Podpora na investície do rekreačnej infraštruktúry, turistických informácií a do turistickej infraštruktúry malých rozmerov na verejné využitie"/>
                  <w:listItem w:displayText="7.6 Podpora na štúdie/investície,kt. súvisia s udržiav.,obnov. a skvalitňov. kultúr. a prírod. dedičstva obcí,vidieckych krajinných oblastí a lokalít s vysokou prírodn. hodnotou vrátane súvisiacich sociálno-ekon. hľadísk,ako aj opatrenií v obl.envir.osvety" w:value="7.6 Podpora na štúdie/investície,kt. súvisia s udržiav.,obnov. a skvalitňov. kultúr. a prírod. dedičstva obcí,vidieckych krajinných oblastí a lokalít s vysokou prírodn. hodnotou vrátane súvisiacich sociálno-ekon. hľadísk,ako aj opatrenií v obl.envir.osvety"/>
                  <w:listItem w:displayText="8.3 Podpora na prevenciu škôd v lesoch spôsobených lesnými požiarmi, prírodnými katastrofami a katastrofickými udalosťami " w:value="8.3 Podpora na prevenciu škôd v lesoch spôsobených lesnými požiarmi, prírodnými katastrofami a katastrofickými udalosťami "/>
                  <w:listItem w:displayText="8.4 Podpora na obnovu lesov poškodených lesnými požiarmi a prírodnými katastrofami a katastrofickými udalosťami" w:value="8.4 Podpora na obnovu lesov poškodených lesnými požiarmi a prírodnými katastrofami a katastrofickými udalosťami"/>
                  <w:listItem w:displayText="8.5 Podpora na investície do zlepšenia odolnosti a environmentálnej hodnoty  ekosystémov" w:value="8.5 Podpora na investície do zlepšenia odolnosti a environmentálnej hodnoty  ekosystémov"/>
                  <w:listItem w:displayText="8.6 Podpora investícií do lesných technológií a spracovania, do mobilizácie lesníckych výrobkov a ich uvádzania na trh" w:value="8.6 Podpora investícií do lesných technológií a spracovania, do mobilizácie lesníckych výrobkov a ich uvádzania na trh"/>
                  <w:listItem w:displayText="16.1 Podpora na zriaďovanie a prevádzku operačných skupín EIP zameraných na produktivitu a udržateľnosť poľnohospodárstva" w:value="16.1 Podpora na zriaďovanie a prevádzku operačných skupín EIP zameraných na produktivitu a udržateľnosť poľnohospodárstva"/>
                  <w:listItem w:displayText="16.2 Podpora na pilotné projekty a na vývoj nových výrobkov, postupov, procesov a technológií" w:value="16.2 Podpora na pilotné projekty a na vývoj nových výrobkov, postupov, procesov a technológií"/>
                  <w:listItem w:displayText="16.3 Spolupráca medzi malými hospodárskymi subjektmi pri organizácií spoločných pracovných procesov a spoločnom využívaní zariadení a zdrojov a pri rozvoji služieb v oblasti cestovného ruchu/ich uvádzania na trh" w:value="16.3 Spolupráca medzi malými hospodárskymi subjektmi pri organizácií spoločných pracovných procesov a spoločnom využívaní zariadení a zdrojov a pri rozvoji služieb v oblasti cestovného ruchu/ich uvádzania na trh"/>
                  <w:listItem w:displayText="16.4 Podpora na horizont. a vertikál. spoluprácu medzi subjektmi dodávat. reťazca pri zriaďovaní a rozvoji krátkych dodáv. reťazcov a miestnych trhov a na propag. činn. v miestnom kontexte, ktoré súvisia s rozvojom krátkych dodáv.reťazcov a miestnych trhov" w:value="16.4 Podpora na horizont. a vertikál. spoluprácu medzi subjektmi dodávat. reťazca pri zriaďovaní a rozvoji krátkych dodáv. reťazcov a miestnych trhov a na propag. činn. v miestnom kontexte, ktoré súvisia s rozvojom krátkych dodáv.reťazcov a miestnych trhov"/>
                  <w:listItem w:displayText="16.5 Spoločná činnosť realizovaná v záujme zmiernenia zmeny klímy a adaptácie na ňu a  spoločné koncepcie k environmentálnym projektom a súčasné environmentálne postupy" w:value="16.5 Spoločná činnosť realizovaná v záujme zmiernenia zmeny klímy a adaptácie na ňu a  spoločné koncepcie k environmentálnym projektom a súčasné environmentálne postupy"/>
                  <w:listItem w:displayText="16.6 Spolupráca medzi subjektmi dodávateľského reťazca v rámci udržateľnej produkcie biomasy na použitie v oblasti potravinárstva, výroby energie a priemyselných procesov" w:value="16.6 Spolupráca medzi subjektmi dodávateľského reťazca v rámci udržateľnej produkcie biomasy na použitie v oblasti potravinárstva, výroby energie a priemyselných procesov"/>
                  <w:listItem w:displayText="16.7 Stratégie, ktoré nie sú stratégiami miestneho rozvoja vedeného komunitou" w:value="16.7 Stratégie, ktoré nie sú stratégiami miestneho rozvoja vedeného komunitou"/>
                  <w:listItem w:displayText="16.9 Diverzifikácia poľnohospodárskych činností smerom k činnostiam súvisiacim so zdravotnou starostlivosťou, sociálnou integráciou a so vzdelávaním o životnom prostredí a výžive" w:value="16.9 Diverzifikácia poľnohospodárskych činností smerom k činnostiam súvisiacim so zdravotnou starostlivosťou, sociálnou integráciou a so vzdelávaním o životnom prostredí a výžive"/>
                </w:comboBox>
              </w:sdtPr>
              <w:sdtEndPr/>
              <w:sdtContent>
                <w:r w:rsidR="00D57968">
                  <w:rPr>
                    <w:rFonts w:cstheme="minorHAnsi"/>
                    <w:color w:val="000000" w:themeColor="text1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3A7B29" w:rsidRPr="00DA28EC" w14:paraId="566F9D1E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79C75687" w14:textId="7AB13E6A" w:rsidR="003A7B29" w:rsidRPr="00894509" w:rsidRDefault="007D522C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Kód</w:t>
            </w:r>
            <w:r w:rsidR="007B16D8"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="003A7B29"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výzvy</w:t>
            </w:r>
          </w:p>
        </w:tc>
        <w:tc>
          <w:tcPr>
            <w:tcW w:w="8789" w:type="dxa"/>
            <w:gridSpan w:val="4"/>
            <w:vAlign w:val="center"/>
          </w:tcPr>
          <w:p w14:paraId="6F4F7605" w14:textId="20A33ADD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 w:cstheme="minorHAnsi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3A7B29" w:rsidRPr="00DA28EC" w14:paraId="7AA0E127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12EB791E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Názov žiadateľa</w:t>
            </w:r>
          </w:p>
        </w:tc>
        <w:tc>
          <w:tcPr>
            <w:tcW w:w="8789" w:type="dxa"/>
            <w:gridSpan w:val="4"/>
            <w:vAlign w:val="center"/>
          </w:tcPr>
          <w:p w14:paraId="6E9238FB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 w:cstheme="minorHAnsi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3A7B29" w:rsidRPr="00DA28EC" w14:paraId="536D118C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08EA8BA2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Názov projektu</w:t>
            </w:r>
          </w:p>
        </w:tc>
        <w:tc>
          <w:tcPr>
            <w:tcW w:w="8789" w:type="dxa"/>
            <w:gridSpan w:val="4"/>
            <w:vAlign w:val="center"/>
          </w:tcPr>
          <w:p w14:paraId="28FB8013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 w:cstheme="minorHAnsi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5B2CC0" w:rsidRPr="00DA28EC" w14:paraId="4C7EDF7C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1A470DFD" w14:textId="31D9AC01" w:rsidR="005B2CC0" w:rsidRPr="00894509" w:rsidRDefault="004D1D17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Kód</w:t>
            </w:r>
            <w:r w:rsidR="005B2CC0"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 žiadosti o NFP</w:t>
            </w:r>
          </w:p>
        </w:tc>
        <w:tc>
          <w:tcPr>
            <w:tcW w:w="8789" w:type="dxa"/>
            <w:gridSpan w:val="4"/>
            <w:vAlign w:val="center"/>
          </w:tcPr>
          <w:p w14:paraId="32F06C7E" w14:textId="77777777" w:rsidR="005B2CC0" w:rsidRPr="00894509" w:rsidRDefault="005B2CC0" w:rsidP="00BA4F4B">
            <w:pPr>
              <w:tabs>
                <w:tab w:val="left" w:pos="1695"/>
              </w:tabs>
              <w:rPr>
                <w:rFonts w:eastAsiaTheme="minorEastAsia" w:cstheme="minorHAnsi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3A7B29" w:rsidRPr="00DA28EC" w14:paraId="3CE5AF5A" w14:textId="77777777" w:rsidTr="00340847">
        <w:trPr>
          <w:trHeight w:val="454"/>
        </w:trPr>
        <w:tc>
          <w:tcPr>
            <w:tcW w:w="14709" w:type="dxa"/>
            <w:gridSpan w:val="6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A507D5A" w14:textId="2AA076AB" w:rsidR="003A7B29" w:rsidRPr="00894509" w:rsidRDefault="009C347D" w:rsidP="00416A6B">
            <w:pPr>
              <w:tabs>
                <w:tab w:val="left" w:pos="1701"/>
              </w:tabs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1.  </w:t>
            </w:r>
            <w:r w:rsidR="003A7B29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Výberové kritéri</w:t>
            </w:r>
            <w:r w:rsidR="00E21740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á</w:t>
            </w:r>
            <w:r w:rsidR="003A7B29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 pre výber projektov</w:t>
            </w:r>
          </w:p>
        </w:tc>
      </w:tr>
      <w:tr w:rsidR="00E21740" w:rsidRPr="00DA28EC" w14:paraId="588C6F0B" w14:textId="77777777" w:rsidTr="003E50D2">
        <w:trPr>
          <w:trHeight w:val="420"/>
        </w:trPr>
        <w:tc>
          <w:tcPr>
            <w:tcW w:w="534" w:type="dxa"/>
            <w:shd w:val="clear" w:color="auto" w:fill="EAF1DD" w:themeFill="accent3" w:themeFillTint="33"/>
            <w:vAlign w:val="center"/>
          </w:tcPr>
          <w:p w14:paraId="5284D860" w14:textId="77777777" w:rsidR="00E21740" w:rsidRPr="00894509" w:rsidRDefault="00E21740" w:rsidP="00BA4F4B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P.č.</w:t>
            </w:r>
          </w:p>
        </w:tc>
        <w:tc>
          <w:tcPr>
            <w:tcW w:w="5530" w:type="dxa"/>
            <w:gridSpan w:val="2"/>
            <w:shd w:val="clear" w:color="auto" w:fill="EAF1DD" w:themeFill="accent3" w:themeFillTint="33"/>
            <w:vAlign w:val="center"/>
          </w:tcPr>
          <w:p w14:paraId="4D6DBC0E" w14:textId="657825EB" w:rsidR="00E21740" w:rsidRPr="00894509" w:rsidRDefault="00E21740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Kritérium</w:t>
            </w:r>
            <w:r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1"/>
            </w:r>
          </w:p>
        </w:tc>
        <w:tc>
          <w:tcPr>
            <w:tcW w:w="2449" w:type="dxa"/>
            <w:shd w:val="clear" w:color="auto" w:fill="EAF1DD" w:themeFill="accent3" w:themeFillTint="33"/>
            <w:vAlign w:val="center"/>
          </w:tcPr>
          <w:p w14:paraId="05D4557B" w14:textId="6F26C392" w:rsidR="00E21740" w:rsidRPr="00894509" w:rsidRDefault="00E21740" w:rsidP="000428C3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Slovný popis</w:t>
            </w:r>
          </w:p>
        </w:tc>
        <w:tc>
          <w:tcPr>
            <w:tcW w:w="4502" w:type="dxa"/>
            <w:shd w:val="clear" w:color="auto" w:fill="EAF1DD" w:themeFill="accent3" w:themeFillTint="33"/>
            <w:vAlign w:val="center"/>
          </w:tcPr>
          <w:p w14:paraId="5E814E10" w14:textId="0F5A0064" w:rsidR="00E21740" w:rsidRPr="00894509" w:rsidRDefault="00E21740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 Výzva na doplnenie </w:t>
            </w:r>
          </w:p>
        </w:tc>
        <w:tc>
          <w:tcPr>
            <w:tcW w:w="1694" w:type="dxa"/>
            <w:shd w:val="clear" w:color="auto" w:fill="EAF1DD" w:themeFill="accent3" w:themeFillTint="33"/>
            <w:vAlign w:val="center"/>
          </w:tcPr>
          <w:p w14:paraId="3DE014D8" w14:textId="4D6C77BF" w:rsidR="00E21740" w:rsidRPr="00894509" w:rsidRDefault="00E21740" w:rsidP="00402D6D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Hodnotenie</w:t>
            </w:r>
            <w:r w:rsidR="003E50D2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2"/>
            </w:r>
          </w:p>
        </w:tc>
      </w:tr>
      <w:tr w:rsidR="00C66421" w:rsidRPr="00DA28EC" w14:paraId="00B2CBB5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1E8CEB44" w14:textId="77777777" w:rsidR="00C66421" w:rsidRPr="00894509" w:rsidRDefault="00C66421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1F2A4342" w14:textId="77777777" w:rsidR="00C66421" w:rsidRPr="00894509" w:rsidRDefault="00C66421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3362ED41" w14:textId="02D0FDDA" w:rsidR="00C66421" w:rsidRPr="00894509" w:rsidRDefault="00C66421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202220372"/>
            <w:lock w:val="sdtLocked"/>
            <w:placeholder>
              <w:docPart w:val="360030CDB1F14FEAB06F142F289AAEE6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09943D1F" w14:textId="57E3E7C4" w:rsidR="00C66421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776224988"/>
            <w:placeholder>
              <w:docPart w:val="02CD28A4BE624ACD9F552DACDD9AAF1F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7534ABE1" w14:textId="481D0007" w:rsidR="00C66421" w:rsidRPr="00894509" w:rsidRDefault="006A433D" w:rsidP="00C66421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245EDACB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663D80B2" w14:textId="77777777" w:rsidR="00E21740" w:rsidRPr="00894509" w:rsidRDefault="00E21740" w:rsidP="00E21740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607F115E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05CA2D40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333344129"/>
            <w:placeholder>
              <w:docPart w:val="F01686600E5C4EF9B753873D1EC6A95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18F5527F" w14:textId="04716737" w:rsidR="00E21740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688365446"/>
            <w:placeholder>
              <w:docPart w:val="E30314904C16466D940242AD256CCA20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3836AB85" w14:textId="46F0B38B" w:rsidR="00E21740" w:rsidRPr="00894509" w:rsidRDefault="006A433D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5640359F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65FC708A" w14:textId="77777777" w:rsidR="00E21740" w:rsidRPr="00894509" w:rsidRDefault="00E21740" w:rsidP="00E21740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20765353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76674DEC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482003065"/>
            <w:placeholder>
              <w:docPart w:val="1C07A28028554A77B29BFE62C7804584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4D4CF5BC" w14:textId="50C8C5BE" w:rsidR="00E21740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072691220"/>
            <w:placeholder>
              <w:docPart w:val="509F5AB387AA449B8B189DCD53EE5951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74254E78" w14:textId="3E270AA0" w:rsidR="00E21740" w:rsidRPr="00894509" w:rsidRDefault="006A433D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649CE531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7856017B" w14:textId="77777777" w:rsidR="00E21740" w:rsidRPr="00894509" w:rsidRDefault="00E21740" w:rsidP="00E21740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1683BB08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56AAD262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2097279711"/>
            <w:placeholder>
              <w:docPart w:val="7B1EF2DEAD124A969DAF303653B0D43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21D6F02E" w14:textId="14E23EF1" w:rsidR="00E21740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49094070"/>
            <w:placeholder>
              <w:docPart w:val="19841677D2554E598A7EDE9342042CEC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7255E772" w14:textId="01839C4B" w:rsidR="00E21740" w:rsidRPr="00894509" w:rsidRDefault="006A433D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5CFABEE3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72116E7A" w14:textId="77777777" w:rsidR="00E21740" w:rsidRPr="00894509" w:rsidRDefault="00E21740" w:rsidP="00E21740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n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21C82AD2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171F6E5E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356424443"/>
            <w:placeholder>
              <w:docPart w:val="A293BB063D2D4D27B03815AB8DC13F1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79AF513A" w14:textId="1BFC31A3" w:rsidR="00E21740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078796635"/>
            <w:placeholder>
              <w:docPart w:val="0DB94081E0054A1EB70173D8639AA227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2BD9C8D8" w14:textId="777790C8" w:rsidR="00E21740" w:rsidRPr="00894509" w:rsidRDefault="006A433D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0E8DA538" w14:textId="77777777" w:rsidTr="003E50D2">
        <w:tc>
          <w:tcPr>
            <w:tcW w:w="8513" w:type="dxa"/>
            <w:gridSpan w:val="4"/>
            <w:shd w:val="clear" w:color="auto" w:fill="EAF1DD" w:themeFill="accent3" w:themeFillTint="33"/>
            <w:vAlign w:val="center"/>
          </w:tcPr>
          <w:p w14:paraId="1B811E1D" w14:textId="45D6621C" w:rsidR="00E21740" w:rsidRPr="00894509" w:rsidRDefault="00E21740" w:rsidP="00402D6D">
            <w:pPr>
              <w:rPr>
                <w:rFonts w:ascii="Times New Roman" w:eastAsiaTheme="minorEastAsia" w:hAnsi="Times New Roman"/>
                <w:b/>
                <w:color w:val="000000" w:themeColor="text1"/>
                <w:sz w:val="24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Výsledok hodnotenia výberových kritérií</w:t>
            </w:r>
            <w:r w:rsidR="00F15299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3"/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856726872"/>
            <w:lock w:val="sdtLocked"/>
            <w:placeholder>
              <w:docPart w:val="5E26371C8C64475AAB2F1C63AE2FDFA5"/>
            </w:placeholder>
            <w:showingPlcHdr/>
            <w:comboBox>
              <w:listItem w:displayText="výberové kritéria splnené" w:value="výberové kritéria splnené"/>
              <w:listItem w:displayText="výberové kritéria nesplnené - návrh na neschválenie  " w:value="výberové kritéria nesplnené - návrh na neschválenie  "/>
            </w:comboBox>
          </w:sdtPr>
          <w:sdtEndPr>
            <w:rPr>
              <w:b/>
            </w:rPr>
          </w:sdtEndPr>
          <w:sdtContent>
            <w:tc>
              <w:tcPr>
                <w:tcW w:w="6196" w:type="dxa"/>
                <w:gridSpan w:val="2"/>
                <w:shd w:val="clear" w:color="auto" w:fill="auto"/>
                <w:vAlign w:val="center"/>
              </w:tcPr>
              <w:p w14:paraId="4A613727" w14:textId="0645D59C" w:rsidR="00E21740" w:rsidRPr="00894509" w:rsidRDefault="00E21740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C66421" w:rsidRPr="00DA28EC" w14:paraId="10E111F2" w14:textId="77777777" w:rsidTr="00340847">
        <w:trPr>
          <w:trHeight w:val="454"/>
        </w:trPr>
        <w:tc>
          <w:tcPr>
            <w:tcW w:w="14709" w:type="dxa"/>
            <w:gridSpan w:val="6"/>
            <w:shd w:val="clear" w:color="auto" w:fill="C2D69B" w:themeFill="accent3" w:themeFillTint="99"/>
            <w:vAlign w:val="center"/>
          </w:tcPr>
          <w:p w14:paraId="068E01A0" w14:textId="2E517240" w:rsidR="00C66421" w:rsidRPr="00894509" w:rsidRDefault="009C347D" w:rsidP="00462129">
            <w:pPr>
              <w:ind w:left="284" w:hanging="284"/>
              <w:jc w:val="both"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lastRenderedPageBreak/>
              <w:t>2</w:t>
            </w:r>
            <w:r w:rsidR="00A0091C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. </w:t>
            </w:r>
            <w:r w:rsidR="00C66421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 </w:t>
            </w:r>
            <w:r w:rsidR="004C05CA" w:rsidRPr="00462129">
              <w:rPr>
                <w:rFonts w:cstheme="minorHAnsi"/>
                <w:b/>
                <w:noProof/>
                <w:color w:val="000000" w:themeColor="text1"/>
              </w:rPr>
              <w:t>Hodnotiace kritériá pre výber projektov (bodovacie kritéria)</w:t>
            </w:r>
          </w:p>
        </w:tc>
      </w:tr>
      <w:tr w:rsidR="006A433D" w:rsidRPr="00DA28EC" w14:paraId="474D7A68" w14:textId="77777777" w:rsidTr="003E50D2">
        <w:trPr>
          <w:trHeight w:val="170"/>
        </w:trPr>
        <w:tc>
          <w:tcPr>
            <w:tcW w:w="534" w:type="dxa"/>
            <w:shd w:val="clear" w:color="auto" w:fill="EAF1DD" w:themeFill="accent3" w:themeFillTint="33"/>
            <w:vAlign w:val="center"/>
          </w:tcPr>
          <w:p w14:paraId="257A3AF2" w14:textId="77777777" w:rsidR="006A433D" w:rsidRPr="00894509" w:rsidRDefault="006A433D" w:rsidP="00C66421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P.č.</w:t>
            </w:r>
          </w:p>
        </w:tc>
        <w:tc>
          <w:tcPr>
            <w:tcW w:w="5530" w:type="dxa"/>
            <w:gridSpan w:val="2"/>
            <w:shd w:val="clear" w:color="auto" w:fill="EAF1DD" w:themeFill="accent3" w:themeFillTint="33"/>
            <w:vAlign w:val="center"/>
          </w:tcPr>
          <w:p w14:paraId="5D341B12" w14:textId="0598DADE" w:rsidR="006A433D" w:rsidRPr="00894509" w:rsidRDefault="004C05CA" w:rsidP="00462129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Hodnotiace kritériá pre výber projektov (bodovacie kritéria)</w:t>
            </w:r>
            <w:r w:rsidR="006A433D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4"/>
            </w:r>
          </w:p>
        </w:tc>
        <w:tc>
          <w:tcPr>
            <w:tcW w:w="2449" w:type="dxa"/>
            <w:shd w:val="clear" w:color="auto" w:fill="EAF1DD" w:themeFill="accent3" w:themeFillTint="33"/>
            <w:vAlign w:val="center"/>
          </w:tcPr>
          <w:p w14:paraId="32FF747B" w14:textId="78D2B56A" w:rsidR="006A433D" w:rsidRPr="00894509" w:rsidRDefault="006A433D" w:rsidP="000428C3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Slovný popis</w:t>
            </w:r>
          </w:p>
        </w:tc>
        <w:tc>
          <w:tcPr>
            <w:tcW w:w="4502" w:type="dxa"/>
            <w:shd w:val="clear" w:color="auto" w:fill="EAF1DD" w:themeFill="accent3" w:themeFillTint="33"/>
            <w:vAlign w:val="center"/>
          </w:tcPr>
          <w:p w14:paraId="38CCEFE9" w14:textId="31DA4E72" w:rsidR="006A433D" w:rsidRPr="00894509" w:rsidRDefault="006A433D" w:rsidP="006A433D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Výzva na doplnenie </w:t>
            </w:r>
          </w:p>
        </w:tc>
        <w:tc>
          <w:tcPr>
            <w:tcW w:w="1694" w:type="dxa"/>
            <w:shd w:val="clear" w:color="auto" w:fill="EAF1DD" w:themeFill="accent3" w:themeFillTint="33"/>
            <w:vAlign w:val="center"/>
          </w:tcPr>
          <w:p w14:paraId="0D245E97" w14:textId="73B66972" w:rsidR="006A433D" w:rsidRPr="00894509" w:rsidRDefault="006A433D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Hodnotenie</w:t>
            </w:r>
            <w:r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5"/>
            </w:r>
          </w:p>
        </w:tc>
      </w:tr>
      <w:tr w:rsidR="006A433D" w:rsidRPr="00DA28EC" w14:paraId="4C8B5CE6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025DC06D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61ABC480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159E5778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843252869"/>
            <w:placeholder>
              <w:docPart w:val="0254F15404FB48799E4D86189F67EE70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40105B65" w14:textId="055993ED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768E4F76" w14:textId="054590E4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5A589DDC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1977C749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23250C4B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5F556BBE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254159732"/>
            <w:placeholder>
              <w:docPart w:val="2F37EC5BFB2643ABA2264CE46F22E8B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4225C88A" w14:textId="699733E3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6B133156" w14:textId="61743518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66170D1D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14ACF73D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4A958B5E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6610756E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732388629"/>
            <w:placeholder>
              <w:docPart w:val="D0D89F0FA9EE427C85E4D29985C153FC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1F62EC76" w14:textId="090A54F9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2075E676" w14:textId="542B6232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064D72A0" w14:textId="77777777" w:rsidTr="003E50D2">
        <w:trPr>
          <w:trHeight w:val="267"/>
        </w:trPr>
        <w:tc>
          <w:tcPr>
            <w:tcW w:w="534" w:type="dxa"/>
            <w:shd w:val="clear" w:color="auto" w:fill="EAF1DD" w:themeFill="accent3" w:themeFillTint="33"/>
            <w:vAlign w:val="center"/>
          </w:tcPr>
          <w:p w14:paraId="1D5EFFFB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608F0FFB" w14:textId="6A64942C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6B64FB2E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820252426"/>
            <w:placeholder>
              <w:docPart w:val="D0DAA67AD2564B4C914903B63A85EF7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13A2EEEB" w14:textId="7603960D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1C04FC3D" w14:textId="65CD64DA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33DB2C32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64331C05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n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17C6D8FD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427F2E56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441539726"/>
            <w:placeholder>
              <w:docPart w:val="9129E862553E416C9D2E135631975D6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3BB6076E" w14:textId="542FE56E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24217D93" w14:textId="728A38E8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1A067D81" w14:textId="567974D5" w:rsidTr="007322CA">
        <w:trPr>
          <w:trHeight w:val="100"/>
        </w:trPr>
        <w:tc>
          <w:tcPr>
            <w:tcW w:w="13015" w:type="dxa"/>
            <w:gridSpan w:val="5"/>
            <w:shd w:val="clear" w:color="auto" w:fill="EAF1DD" w:themeFill="accent3" w:themeFillTint="33"/>
            <w:vAlign w:val="center"/>
          </w:tcPr>
          <w:p w14:paraId="50C7BF66" w14:textId="47F1D1D9" w:rsidR="006A433D" w:rsidRPr="00894509" w:rsidRDefault="006A433D" w:rsidP="006A433D">
            <w:pPr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Dosiahnutý počet bodov 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C83F642" w14:textId="172435FE" w:rsidR="006A433D" w:rsidRPr="00894509" w:rsidRDefault="006A433D" w:rsidP="003E50D2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3CCDD506" w14:textId="77777777" w:rsidTr="007322CA">
        <w:trPr>
          <w:trHeight w:val="100"/>
        </w:trPr>
        <w:tc>
          <w:tcPr>
            <w:tcW w:w="13015" w:type="dxa"/>
            <w:gridSpan w:val="5"/>
            <w:shd w:val="clear" w:color="auto" w:fill="EAF1DD" w:themeFill="accent3" w:themeFillTint="33"/>
            <w:vAlign w:val="center"/>
          </w:tcPr>
          <w:p w14:paraId="043FD5CA" w14:textId="7B0A3F10" w:rsidR="006A433D" w:rsidRPr="00894509" w:rsidRDefault="006A433D" w:rsidP="006A433D">
            <w:pPr>
              <w:rPr>
                <w:rFonts w:eastAsiaTheme="minorEastAsia"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Minimálny počet bodov</w:t>
            </w:r>
            <w:r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6"/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FF95F68" w14:textId="21E687C9" w:rsidR="006A433D" w:rsidRPr="00894509" w:rsidRDefault="006A433D" w:rsidP="003E50D2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724E7B" w:rsidRPr="00DA28EC" w14:paraId="3CAE2465" w14:textId="77777777" w:rsidTr="00A0091C">
        <w:trPr>
          <w:trHeight w:val="100"/>
        </w:trPr>
        <w:tc>
          <w:tcPr>
            <w:tcW w:w="13015" w:type="dxa"/>
            <w:gridSpan w:val="5"/>
            <w:shd w:val="clear" w:color="auto" w:fill="EAF1DD" w:themeFill="accent3" w:themeFillTint="33"/>
            <w:vAlign w:val="center"/>
          </w:tcPr>
          <w:p w14:paraId="55B42D86" w14:textId="5411336A" w:rsidR="00724E7B" w:rsidRPr="00894509" w:rsidRDefault="00724E7B" w:rsidP="00462129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Výsledok hodnotenia  </w:t>
            </w:r>
            <w:r w:rsidR="004C05CA"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hodnotiacich kritér</w:t>
            </w:r>
            <w:r w:rsidR="00174DFE"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ií pre výber projektov (bodovaci</w:t>
            </w:r>
            <w:r w:rsidR="004C05CA"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ch kritérií)</w:t>
            </w:r>
            <w:r w:rsidR="004C05CA" w:rsidRPr="00462129">
              <w:rPr>
                <w:rFonts w:cstheme="minorHAnsi"/>
                <w:noProof/>
                <w:color w:val="000000" w:themeColor="text1"/>
              </w:rPr>
              <w:t xml:space="preserve"> 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72609234"/>
            <w:lock w:val="sdtLocked"/>
            <w:placeholder>
              <w:docPart w:val="64B0B3CB5F2B46E7B6C66BADBDAB81FC"/>
            </w:placeholder>
            <w:showingPlcHdr/>
            <w:comboBox>
              <w:listItem w:displayText="hodnotiace (bodovacie) kritéria - splnené" w:value="hodnotiace (bodovacie) kritéria - splnené"/>
              <w:listItem w:displayText="hodnotiace (bodovacie) kritéria - nesplnené" w:value="hodnotiace (bodovacie) kritéria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7C434B56" w14:textId="5E256731" w:rsidR="00724E7B" w:rsidRPr="00894509" w:rsidRDefault="00724E7B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24E7B" w:rsidRPr="00DA28EC" w14:paraId="412C3EA8" w14:textId="77777777" w:rsidTr="00964B9A">
        <w:trPr>
          <w:trHeight w:val="36"/>
        </w:trPr>
        <w:tc>
          <w:tcPr>
            <w:tcW w:w="14709" w:type="dxa"/>
            <w:gridSpan w:val="6"/>
            <w:shd w:val="clear" w:color="auto" w:fill="C2D69B" w:themeFill="accent3" w:themeFillTint="99"/>
            <w:vAlign w:val="center"/>
          </w:tcPr>
          <w:p w14:paraId="00290833" w14:textId="58CE6C4D" w:rsidR="00724E7B" w:rsidRPr="00894509" w:rsidRDefault="009C347D">
            <w:pPr>
              <w:rPr>
                <w:rFonts w:eastAsiaTheme="minorEastAsia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3</w:t>
            </w:r>
            <w:r w:rsidR="00724E7B"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. Výrok odborného hodnotiteľa</w:t>
            </w:r>
          </w:p>
        </w:tc>
      </w:tr>
      <w:tr w:rsidR="00724E7B" w:rsidRPr="00DA28EC" w14:paraId="44782F7F" w14:textId="77777777" w:rsidTr="003E50D2">
        <w:trPr>
          <w:trHeight w:val="36"/>
        </w:trPr>
        <w:tc>
          <w:tcPr>
            <w:tcW w:w="6064" w:type="dxa"/>
            <w:gridSpan w:val="3"/>
            <w:vMerge w:val="restart"/>
            <w:shd w:val="clear" w:color="auto" w:fill="D6E3BC" w:themeFill="accent3" w:themeFillTint="66"/>
            <w:vAlign w:val="center"/>
          </w:tcPr>
          <w:p w14:paraId="1A4F56A8" w14:textId="3940D259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Výrok odborného hodnotiteľa</w:t>
            </w:r>
          </w:p>
        </w:tc>
        <w:tc>
          <w:tcPr>
            <w:tcW w:w="6951" w:type="dxa"/>
            <w:gridSpan w:val="2"/>
            <w:shd w:val="clear" w:color="auto" w:fill="D6E3BC" w:themeFill="accent3" w:themeFillTint="66"/>
            <w:vAlign w:val="center"/>
          </w:tcPr>
          <w:p w14:paraId="5B73B74F" w14:textId="6D1CF83A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1. </w:t>
            </w:r>
            <w:r w:rsidRPr="00894509"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  <w:t>Podmienky poskytnutia príspevku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822495619"/>
            <w:placeholder>
              <w:docPart w:val="97301E490BCF41BA9D741DF1475B6200"/>
            </w:placeholder>
            <w:showingPlcHdr/>
            <w:comboBox>
              <w:listItem w:displayText="podmienky poskytnutia príspevku -  splnené" w:value="podmienky poskytnutia príspevku -  splnené"/>
              <w:listItem w:displayText="podmienky poskytnutia príspevku nesplnené- návrh na neschválenie  " w:value="podmienky poskytnutia príspevku nesplnené- návrh na neschválenie  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08FBF1CE" w14:textId="773E0589" w:rsidR="00724E7B" w:rsidRPr="00894509" w:rsidRDefault="00724E7B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24E7B" w:rsidRPr="00DA28EC" w14:paraId="00BD95E1" w14:textId="77777777" w:rsidTr="003E50D2">
        <w:trPr>
          <w:trHeight w:val="34"/>
        </w:trPr>
        <w:tc>
          <w:tcPr>
            <w:tcW w:w="6064" w:type="dxa"/>
            <w:gridSpan w:val="3"/>
            <w:vMerge/>
            <w:shd w:val="clear" w:color="auto" w:fill="D6E3BC" w:themeFill="accent3" w:themeFillTint="66"/>
            <w:vAlign w:val="center"/>
          </w:tcPr>
          <w:p w14:paraId="718EE4D9" w14:textId="77777777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6951" w:type="dxa"/>
            <w:gridSpan w:val="2"/>
            <w:shd w:val="clear" w:color="auto" w:fill="D6E3BC" w:themeFill="accent3" w:themeFillTint="66"/>
            <w:vAlign w:val="center"/>
          </w:tcPr>
          <w:p w14:paraId="3064FE2B" w14:textId="1DE3DBDA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  <w:t>2.  Výberové kritériá pre výber projektov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314637580"/>
            <w:placeholder>
              <w:docPart w:val="21A518A2F9C14EC2A0A5BA09F33C688D"/>
            </w:placeholder>
            <w:showingPlcHdr/>
            <w:comboBox>
              <w:listItem w:displayText="výberové kritéria splnené" w:value="výberové kritéria splnené"/>
              <w:listItem w:displayText="výberové kritéria nesplnené - návrh na neschválenie  " w:value="výberové kritéria nesplnené - návrh na neschválenie  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11EE5EF5" w14:textId="4DC0C480" w:rsidR="00724E7B" w:rsidRPr="00894509" w:rsidRDefault="00724E7B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24E7B" w:rsidRPr="00DA28EC" w14:paraId="3998C019" w14:textId="77777777" w:rsidTr="003E50D2">
        <w:trPr>
          <w:trHeight w:val="34"/>
        </w:trPr>
        <w:tc>
          <w:tcPr>
            <w:tcW w:w="6064" w:type="dxa"/>
            <w:gridSpan w:val="3"/>
            <w:vMerge/>
            <w:shd w:val="clear" w:color="auto" w:fill="D6E3BC" w:themeFill="accent3" w:themeFillTint="66"/>
            <w:vAlign w:val="center"/>
          </w:tcPr>
          <w:p w14:paraId="042B870C" w14:textId="77777777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6951" w:type="dxa"/>
            <w:gridSpan w:val="2"/>
            <w:shd w:val="clear" w:color="auto" w:fill="D6E3BC" w:themeFill="accent3" w:themeFillTint="66"/>
            <w:vAlign w:val="center"/>
          </w:tcPr>
          <w:p w14:paraId="43FFDADB" w14:textId="32EE4F43" w:rsidR="00724E7B" w:rsidRPr="00894509" w:rsidRDefault="00724E7B" w:rsidP="00462129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  <w:t xml:space="preserve">3.  </w:t>
            </w:r>
            <w:r w:rsidR="004C05CA"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Hodnotiace kritériá pre výber projektov (bodovacie kritéria)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2115697502"/>
            <w:placeholder>
              <w:docPart w:val="4BFB30E8C064492EA6C40CD3B89EAD0D"/>
            </w:placeholder>
            <w:showingPlcHdr/>
            <w:comboBox>
              <w:listItem w:displayText="hodnotiace (bodovacie) kritéria - splnené" w:value="hodnotiace (bodovacie) kritéria - splnené"/>
              <w:listItem w:displayText="hodnotiace (bodovacie) kritéria - nesplnené" w:value="hodnotiace (bodovacie) kritéria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14E89494" w14:textId="5A1E0A9F" w:rsidR="00724E7B" w:rsidRPr="00894509" w:rsidRDefault="00724E7B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A0091C" w:rsidRPr="00DA28EC" w14:paraId="59063E7C" w14:textId="77777777" w:rsidTr="007322CA">
        <w:trPr>
          <w:trHeight w:val="100"/>
        </w:trPr>
        <w:tc>
          <w:tcPr>
            <w:tcW w:w="13015" w:type="dxa"/>
            <w:gridSpan w:val="5"/>
            <w:shd w:val="clear" w:color="auto" w:fill="EAF1DD" w:themeFill="accent3" w:themeFillTint="33"/>
            <w:vAlign w:val="center"/>
          </w:tcPr>
          <w:p w14:paraId="4D1E16C1" w14:textId="787701FC" w:rsidR="00A0091C" w:rsidRPr="00894509" w:rsidRDefault="00A0091C" w:rsidP="007322CA">
            <w:pPr>
              <w:rPr>
                <w:rFonts w:eastAsiaTheme="minorEastAsia"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Celkový výsledok odborného hodnotenia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2075811147"/>
            <w:lock w:val="sdtLocked"/>
            <w:placeholder>
              <w:docPart w:val="B150AC0F1CA14BF89C75A458CDA22B7A"/>
            </w:placeholder>
            <w:showingPlcHdr/>
            <w:comboBox>
              <w:listItem w:displayText="návrh na schválenie ŽoNFP" w:value="návrh na schválenie ŽoNFP"/>
              <w:listItem w:displayText="návrh na neschválenie ŽoNFP - nesplenené podmienky poskytnutia príspevku " w:value="návrh na neschválenie ŽoNFP - nesplenené podmienky poskytnutia príspevku "/>
              <w:listItem w:displayText="návrh na neschválenie ŽoNFP - nesplnené výberové kritériá" w:value="návrh na neschválenie ŽoNFP - nesplnené výberové kritériá"/>
              <w:listItem w:displayText="návrh na neschválenie - nesplnenie hodnotiacich (bodovacích) kritérií" w:value="návrh na neschválenie - nesplnenie hodnotiacich (bodovacích) kritérií"/>
              <w:listItem w:displayText="návrh na neschválenie ŽoNFP - nesplnené podmienky poskytnutia príspevku a kritéria" w:value="návrh na neschválenie ŽoNFP - nesplnené podmienky poskytnutia príspevku a kritéria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165BC0F5" w14:textId="3040B214" w:rsidR="00A0091C" w:rsidRPr="00894509" w:rsidRDefault="00A0091C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C66421" w:rsidRPr="00DA28EC" w14:paraId="1744AA5E" w14:textId="77777777" w:rsidTr="001F7147">
        <w:trPr>
          <w:trHeight w:val="340"/>
        </w:trPr>
        <w:tc>
          <w:tcPr>
            <w:tcW w:w="6064" w:type="dxa"/>
            <w:gridSpan w:val="3"/>
            <w:shd w:val="clear" w:color="auto" w:fill="EAF1DD" w:themeFill="accent3" w:themeFillTint="33"/>
            <w:vAlign w:val="center"/>
          </w:tcPr>
          <w:p w14:paraId="0609825A" w14:textId="375655D5" w:rsidR="00C66421" w:rsidRPr="00894509" w:rsidRDefault="00C66421" w:rsidP="00AB420E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Žiadaná výška NFP</w:t>
            </w:r>
            <w:r w:rsidR="00AB420E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7"/>
            </w:r>
          </w:p>
        </w:tc>
        <w:tc>
          <w:tcPr>
            <w:tcW w:w="8645" w:type="dxa"/>
            <w:gridSpan w:val="3"/>
            <w:shd w:val="clear" w:color="auto" w:fill="auto"/>
          </w:tcPr>
          <w:p w14:paraId="35DA6AEC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421" w:rsidRPr="00DA28EC" w14:paraId="36251A50" w14:textId="77777777" w:rsidTr="001F7147">
        <w:trPr>
          <w:trHeight w:val="340"/>
        </w:trPr>
        <w:tc>
          <w:tcPr>
            <w:tcW w:w="6064" w:type="dxa"/>
            <w:gridSpan w:val="3"/>
            <w:shd w:val="clear" w:color="auto" w:fill="EAF1DD" w:themeFill="accent3" w:themeFillTint="33"/>
            <w:vAlign w:val="center"/>
          </w:tcPr>
          <w:p w14:paraId="40488854" w14:textId="08959D17" w:rsidR="00C66421" w:rsidRPr="00894509" w:rsidRDefault="00C66421" w:rsidP="00AB420E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Navrhovaná výška NFP</w:t>
            </w:r>
            <w:r w:rsidR="00AB420E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8"/>
            </w:r>
          </w:p>
        </w:tc>
        <w:tc>
          <w:tcPr>
            <w:tcW w:w="8645" w:type="dxa"/>
            <w:gridSpan w:val="3"/>
            <w:shd w:val="clear" w:color="auto" w:fill="auto"/>
          </w:tcPr>
          <w:p w14:paraId="39A2D07D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421" w:rsidRPr="00DA28EC" w14:paraId="3C3B383F" w14:textId="77777777" w:rsidTr="001F7147">
        <w:trPr>
          <w:trHeight w:val="340"/>
        </w:trPr>
        <w:tc>
          <w:tcPr>
            <w:tcW w:w="6064" w:type="dxa"/>
            <w:gridSpan w:val="3"/>
            <w:shd w:val="clear" w:color="auto" w:fill="EAF1DD" w:themeFill="accent3" w:themeFillTint="33"/>
            <w:vAlign w:val="center"/>
          </w:tcPr>
          <w:p w14:paraId="486F2CCE" w14:textId="6EB82CE1" w:rsidR="00C66421" w:rsidRPr="00894509" w:rsidRDefault="00C66421" w:rsidP="00AB420E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Identifikácia neoprávnených výdavkov</w:t>
            </w:r>
            <w:r w:rsidR="00AB420E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9"/>
            </w:r>
          </w:p>
        </w:tc>
        <w:tc>
          <w:tcPr>
            <w:tcW w:w="8645" w:type="dxa"/>
            <w:gridSpan w:val="3"/>
            <w:shd w:val="clear" w:color="auto" w:fill="auto"/>
          </w:tcPr>
          <w:p w14:paraId="6C16A816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421" w:rsidRPr="00DA28EC" w14:paraId="0C4E08A9" w14:textId="77777777" w:rsidTr="00340847">
        <w:trPr>
          <w:trHeight w:val="454"/>
        </w:trPr>
        <w:tc>
          <w:tcPr>
            <w:tcW w:w="14709" w:type="dxa"/>
            <w:gridSpan w:val="6"/>
            <w:shd w:val="clear" w:color="auto" w:fill="C2D69B" w:themeFill="accent3" w:themeFillTint="99"/>
            <w:vAlign w:val="center"/>
          </w:tcPr>
          <w:p w14:paraId="46E9A439" w14:textId="6D3D0A64" w:rsidR="00C66421" w:rsidRPr="00894509" w:rsidRDefault="009C347D" w:rsidP="003E50D2">
            <w:pPr>
              <w:rPr>
                <w:rFonts w:eastAsiaTheme="minorEastAsia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4</w:t>
            </w:r>
            <w:r w:rsidR="003E50D2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. </w:t>
            </w:r>
            <w:r w:rsidR="00C66421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Komentár</w:t>
            </w:r>
            <w:r w:rsidR="00AB420E" w:rsidRPr="00894509">
              <w:rPr>
                <w:rStyle w:val="Odkaznapoznmkupodiarou"/>
                <w:rFonts w:eastAsiaTheme="minorEastAsia" w:cs="Times New Roman"/>
                <w:b/>
                <w:color w:val="000000" w:themeColor="text1"/>
                <w:lang w:eastAsia="sk-SK"/>
              </w:rPr>
              <w:footnoteReference w:id="10"/>
            </w:r>
          </w:p>
        </w:tc>
      </w:tr>
      <w:tr w:rsidR="00C66421" w:rsidRPr="00DA28EC" w14:paraId="4D1C0F80" w14:textId="77777777" w:rsidTr="00340847">
        <w:trPr>
          <w:trHeight w:val="454"/>
        </w:trPr>
        <w:tc>
          <w:tcPr>
            <w:tcW w:w="14709" w:type="dxa"/>
            <w:gridSpan w:val="6"/>
            <w:shd w:val="clear" w:color="auto" w:fill="auto"/>
            <w:vAlign w:val="center"/>
          </w:tcPr>
          <w:p w14:paraId="28AEE8BA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</w:p>
          <w:p w14:paraId="5922FD49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</w:p>
          <w:p w14:paraId="2E5BD1EE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</w:p>
          <w:p w14:paraId="13916D55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</w:p>
        </w:tc>
      </w:tr>
      <w:tr w:rsidR="00C66421" w:rsidRPr="00DA28EC" w14:paraId="48166ECC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5C608B3F" w14:textId="2FA6F0A1" w:rsidR="00C66421" w:rsidRPr="00894509" w:rsidRDefault="00C66421" w:rsidP="00AB420E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Vypracoval (odborný hodnotiteľ č. .............)</w:t>
            </w:r>
            <w:bookmarkStart w:id="3" w:name="_Ref472337432"/>
            <w:r w:rsidR="00AB420E" w:rsidRPr="00894509">
              <w:rPr>
                <w:rStyle w:val="Odkaznapoznmkupodiarou"/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footnoteReference w:id="11"/>
            </w:r>
            <w:bookmarkEnd w:id="3"/>
          </w:p>
        </w:tc>
        <w:tc>
          <w:tcPr>
            <w:tcW w:w="8645" w:type="dxa"/>
            <w:gridSpan w:val="3"/>
            <w:shd w:val="clear" w:color="auto" w:fill="FFFFFF" w:themeFill="background1"/>
          </w:tcPr>
          <w:p w14:paraId="7ECAE093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C66421" w:rsidRPr="00DA28EC" w14:paraId="1333D6FD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1FA56AA4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Dátum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089279026"/>
            <w:placeholder>
              <w:docPart w:val="991E51E649234E37B4CD5806D413C767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>
            <w:rPr>
              <w:rFonts w:ascii="Times New Roman" w:hAnsi="Times New Roman" w:cstheme="minorBidi"/>
              <w:sz w:val="24"/>
              <w:szCs w:val="22"/>
            </w:rPr>
          </w:sdtEndPr>
          <w:sdtContent>
            <w:tc>
              <w:tcPr>
                <w:tcW w:w="8645" w:type="dxa"/>
                <w:gridSpan w:val="3"/>
                <w:shd w:val="clear" w:color="auto" w:fill="FFFFFF" w:themeFill="background1"/>
              </w:tcPr>
              <w:p w14:paraId="27F8E9F3" w14:textId="2D59C73F" w:rsidR="00C66421" w:rsidRPr="00894509" w:rsidRDefault="00340847" w:rsidP="00C66421">
                <w:pPr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Style w:val="Zstupntext"/>
                    <w:rFonts w:cstheme="minorHAnsi"/>
                    <w:color w:val="000000" w:themeColor="text1"/>
                    <w:sz w:val="16"/>
                    <w:szCs w:val="16"/>
                  </w:rPr>
                  <w:t>Kliknite alebo ťuknite a zadajte dátum.</w:t>
                </w:r>
              </w:p>
            </w:tc>
          </w:sdtContent>
        </w:sdt>
      </w:tr>
      <w:tr w:rsidR="00C66421" w:rsidRPr="00DA28EC" w14:paraId="31E6681E" w14:textId="77777777" w:rsidTr="007322CA">
        <w:tc>
          <w:tcPr>
            <w:tcW w:w="6064" w:type="dxa"/>
            <w:gridSpan w:val="3"/>
            <w:tcBorders>
              <w:bottom w:val="nil"/>
            </w:tcBorders>
            <w:shd w:val="clear" w:color="auto" w:fill="EAF1DD" w:themeFill="accent3" w:themeFillTint="33"/>
          </w:tcPr>
          <w:p w14:paraId="46CB54DE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lastRenderedPageBreak/>
              <w:t>Podpis</w:t>
            </w:r>
          </w:p>
        </w:tc>
        <w:tc>
          <w:tcPr>
            <w:tcW w:w="8645" w:type="dxa"/>
            <w:gridSpan w:val="3"/>
            <w:shd w:val="clear" w:color="auto" w:fill="FFFFFF" w:themeFill="background1"/>
          </w:tcPr>
          <w:p w14:paraId="0183A1E4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C66421" w:rsidRPr="00DA28EC" w14:paraId="635599EB" w14:textId="77777777" w:rsidTr="00340847">
        <w:tc>
          <w:tcPr>
            <w:tcW w:w="14709" w:type="dxa"/>
            <w:gridSpan w:val="6"/>
            <w:shd w:val="clear" w:color="auto" w:fill="FFFFFF" w:themeFill="background1"/>
          </w:tcPr>
          <w:p w14:paraId="6F351AE4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421" w:rsidRPr="003529A1" w14:paraId="3D1FA859" w14:textId="77777777" w:rsidTr="007322CA">
        <w:tc>
          <w:tcPr>
            <w:tcW w:w="6064" w:type="dxa"/>
            <w:gridSpan w:val="3"/>
            <w:shd w:val="clear" w:color="auto" w:fill="C2D69B" w:themeFill="accent3" w:themeFillTint="99"/>
          </w:tcPr>
          <w:p w14:paraId="65FEC2FB" w14:textId="2591C508" w:rsidR="00C66421" w:rsidRPr="00894509" w:rsidRDefault="009C347D" w:rsidP="003E50D2">
            <w:pPr>
              <w:rPr>
                <w:rFonts w:eastAsiaTheme="minorEastAsia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lang w:eastAsia="sk-SK"/>
              </w:rPr>
              <w:t>5</w:t>
            </w:r>
            <w:r w:rsidR="003E50D2" w:rsidRPr="00894509">
              <w:rPr>
                <w:rFonts w:eastAsiaTheme="minorEastAsia"/>
                <w:b/>
                <w:color w:val="000000" w:themeColor="text1"/>
                <w:lang w:eastAsia="sk-SK"/>
              </w:rPr>
              <w:t xml:space="preserve">. </w:t>
            </w:r>
            <w:r w:rsidR="00C66421" w:rsidRPr="00894509">
              <w:rPr>
                <w:rFonts w:eastAsiaTheme="minorEastAsia"/>
                <w:b/>
                <w:color w:val="000000" w:themeColor="text1"/>
                <w:lang w:eastAsia="sk-SK"/>
              </w:rPr>
              <w:t>Odborné hodnotenie za MAS overil</w:t>
            </w:r>
          </w:p>
        </w:tc>
        <w:tc>
          <w:tcPr>
            <w:tcW w:w="2449" w:type="dxa"/>
            <w:shd w:val="clear" w:color="auto" w:fill="C2D69B" w:themeFill="accent3" w:themeFillTint="99"/>
          </w:tcPr>
          <w:p w14:paraId="798B05A0" w14:textId="77777777" w:rsidR="00C66421" w:rsidRPr="00894509" w:rsidRDefault="00C66421" w:rsidP="00C66421">
            <w:pPr>
              <w:jc w:val="center"/>
              <w:rPr>
                <w:rFonts w:eastAsiaTheme="minorEastAsia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lang w:eastAsia="sk-SK"/>
              </w:rPr>
              <w:t>áno</w:t>
            </w:r>
          </w:p>
        </w:tc>
        <w:tc>
          <w:tcPr>
            <w:tcW w:w="4502" w:type="dxa"/>
            <w:shd w:val="clear" w:color="auto" w:fill="C2D69B" w:themeFill="accent3" w:themeFillTint="99"/>
          </w:tcPr>
          <w:p w14:paraId="6563C149" w14:textId="77777777" w:rsidR="00C66421" w:rsidRPr="00894509" w:rsidRDefault="00C66421" w:rsidP="00C66421">
            <w:pPr>
              <w:jc w:val="center"/>
              <w:rPr>
                <w:rFonts w:eastAsiaTheme="minorEastAsia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lang w:eastAsia="sk-SK"/>
              </w:rPr>
              <w:t>nie</w:t>
            </w:r>
          </w:p>
        </w:tc>
        <w:tc>
          <w:tcPr>
            <w:tcW w:w="1694" w:type="dxa"/>
            <w:shd w:val="clear" w:color="auto" w:fill="C2D69B" w:themeFill="accent3" w:themeFillTint="99"/>
          </w:tcPr>
          <w:p w14:paraId="3EFAF898" w14:textId="77777777" w:rsidR="00C66421" w:rsidRPr="00894509" w:rsidRDefault="00C66421" w:rsidP="00C66421">
            <w:pPr>
              <w:jc w:val="center"/>
              <w:rPr>
                <w:rFonts w:eastAsiaTheme="minorEastAsia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lang w:eastAsia="sk-SK"/>
              </w:rPr>
              <w:t>poznámka</w:t>
            </w:r>
          </w:p>
        </w:tc>
      </w:tr>
      <w:tr w:rsidR="00340847" w:rsidRPr="00DA28EC" w14:paraId="49312014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028A42F7" w14:textId="77777777" w:rsidR="00340847" w:rsidRPr="00894509" w:rsidRDefault="00340847" w:rsidP="00340847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Odovzdal odborný hodnotiteľ všetku dokumentáciu, ktorú dostal pre potreby hodnotenia konkrétnej žiadosti o NFP?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626769990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0D37AF09" w14:textId="4107B813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23680011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2C42B3AE" w14:textId="31E23E58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15F3E8A8" w14:textId="77777777" w:rsidR="00340847" w:rsidRPr="00894509" w:rsidRDefault="00340847" w:rsidP="00340847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340847" w:rsidRPr="00DA28EC" w14:paraId="31635E6E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7CA87372" w14:textId="77777777" w:rsidR="00340847" w:rsidRPr="00894509" w:rsidRDefault="00340847" w:rsidP="00340847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Sú správne a úplne vyplnené údaje v hlavičke hodnotiaceho hárku?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234476807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6561CC35" w14:textId="4F7E8970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860738234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73E3E764" w14:textId="446B74DD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0930D4E1" w14:textId="77777777" w:rsidR="00340847" w:rsidRPr="003E50D2" w:rsidRDefault="00340847" w:rsidP="00340847">
            <w:pPr>
              <w:rPr>
                <w:rFonts w:ascii="Times New Roman" w:eastAsiaTheme="minorEastAsia" w:hAnsi="Times New Roman"/>
                <w:color w:val="FF0000"/>
                <w:sz w:val="24"/>
                <w:lang w:eastAsia="sk-SK"/>
              </w:rPr>
            </w:pPr>
          </w:p>
        </w:tc>
      </w:tr>
      <w:tr w:rsidR="00340847" w:rsidRPr="00DA28EC" w14:paraId="50FDC3E1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4C2A7F9F" w14:textId="77777777" w:rsidR="00340847" w:rsidRPr="00894509" w:rsidRDefault="00340847" w:rsidP="00340847">
            <w:pPr>
              <w:tabs>
                <w:tab w:val="left" w:pos="1325"/>
              </w:tabs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Uviedol odborný hodnotiteľ zdôvodnenie ku každému kritériu?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30763395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156ED28D" w14:textId="696F20B1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518985322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57903241" w14:textId="67462168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51E4C8F2" w14:textId="77777777" w:rsidR="00340847" w:rsidRPr="003E50D2" w:rsidRDefault="00340847" w:rsidP="00340847">
            <w:pPr>
              <w:rPr>
                <w:rFonts w:ascii="Times New Roman" w:eastAsiaTheme="minorEastAsia" w:hAnsi="Times New Roman"/>
                <w:color w:val="FF0000"/>
                <w:sz w:val="24"/>
                <w:lang w:eastAsia="sk-SK"/>
              </w:rPr>
            </w:pPr>
          </w:p>
        </w:tc>
      </w:tr>
      <w:tr w:rsidR="00340847" w:rsidRPr="00DA28EC" w14:paraId="0DB73C06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32507205" w14:textId="77777777" w:rsidR="00340847" w:rsidRPr="00894509" w:rsidRDefault="00340847" w:rsidP="00340847">
            <w:pPr>
              <w:tabs>
                <w:tab w:val="left" w:pos="1037"/>
              </w:tabs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Zaznamenal odborný hodnotiteľ správne, či žiadosť o NFP vyhovela, resp. nevyhovela (v časti „výsledok odborného hodnotenia“)?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635071368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5332F724" w14:textId="31F6CCCA" w:rsidR="00340847" w:rsidRPr="00894509" w:rsidRDefault="00340847" w:rsidP="00340847">
                <w:pPr>
                  <w:jc w:val="center"/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594855600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65400B4C" w14:textId="641B3873" w:rsidR="00340847" w:rsidRPr="00894509" w:rsidRDefault="00340847" w:rsidP="00340847">
                <w:pPr>
                  <w:jc w:val="center"/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64FE600A" w14:textId="77777777" w:rsidR="00340847" w:rsidRPr="003E50D2" w:rsidRDefault="00340847" w:rsidP="00340847">
            <w:pPr>
              <w:rPr>
                <w:rFonts w:ascii="Times New Roman" w:eastAsiaTheme="minorEastAsia" w:hAnsi="Times New Roman"/>
                <w:color w:val="FF0000"/>
                <w:sz w:val="24"/>
                <w:lang w:eastAsia="sk-SK"/>
              </w:rPr>
            </w:pPr>
          </w:p>
        </w:tc>
      </w:tr>
      <w:tr w:rsidR="00340847" w:rsidRPr="00DA28EC" w14:paraId="0503E8D9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4986643B" w14:textId="77777777" w:rsidR="00340847" w:rsidRPr="00894509" w:rsidRDefault="00340847" w:rsidP="00340847">
            <w:pPr>
              <w:tabs>
                <w:tab w:val="left" w:pos="2396"/>
              </w:tabs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Je hodnotiaci hárok podpísaný, je uvedený dátum a meno  hodnotiteľa?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604022063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43C01229" w14:textId="0351702B" w:rsidR="00340847" w:rsidRPr="00894509" w:rsidRDefault="00340847" w:rsidP="00340847">
                <w:pPr>
                  <w:jc w:val="center"/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89348520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3A8589DC" w14:textId="6648D3AC" w:rsidR="00340847" w:rsidRPr="00894509" w:rsidRDefault="00340847" w:rsidP="00340847">
                <w:pPr>
                  <w:jc w:val="center"/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30068408" w14:textId="77777777" w:rsidR="00340847" w:rsidRPr="003E50D2" w:rsidRDefault="00340847" w:rsidP="00340847">
            <w:pPr>
              <w:rPr>
                <w:rFonts w:ascii="Times New Roman" w:eastAsiaTheme="minorEastAsia" w:hAnsi="Times New Roman"/>
                <w:color w:val="FF0000"/>
                <w:sz w:val="24"/>
                <w:lang w:eastAsia="sk-SK"/>
              </w:rPr>
            </w:pPr>
          </w:p>
        </w:tc>
      </w:tr>
      <w:tr w:rsidR="00C66421" w:rsidRPr="00DA28EC" w14:paraId="052B86A8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02087A51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Meno a priezvisko</w:t>
            </w:r>
          </w:p>
        </w:tc>
        <w:tc>
          <w:tcPr>
            <w:tcW w:w="8645" w:type="dxa"/>
            <w:gridSpan w:val="3"/>
            <w:shd w:val="clear" w:color="auto" w:fill="FFFFFF" w:themeFill="background1"/>
          </w:tcPr>
          <w:p w14:paraId="1A4932B8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C66421" w:rsidRPr="00DA28EC" w14:paraId="60A2D635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71D97BEC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Funkcia</w:t>
            </w:r>
          </w:p>
        </w:tc>
        <w:tc>
          <w:tcPr>
            <w:tcW w:w="8645" w:type="dxa"/>
            <w:gridSpan w:val="3"/>
            <w:shd w:val="clear" w:color="auto" w:fill="FFFFFF" w:themeFill="background1"/>
          </w:tcPr>
          <w:p w14:paraId="3F7402F9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C66421" w:rsidRPr="00DA28EC" w14:paraId="4A502AF7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6200A198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Dátum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274626542"/>
            <w:placeholder>
              <w:docPart w:val="E58E97E610DE4B23A1077694213FF16B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>
            <w:rPr>
              <w:rFonts w:ascii="Times New Roman" w:hAnsi="Times New Roman" w:cstheme="minorBidi"/>
              <w:sz w:val="24"/>
              <w:szCs w:val="22"/>
            </w:rPr>
          </w:sdtEndPr>
          <w:sdtContent>
            <w:tc>
              <w:tcPr>
                <w:tcW w:w="8645" w:type="dxa"/>
                <w:gridSpan w:val="3"/>
                <w:shd w:val="clear" w:color="auto" w:fill="FFFFFF" w:themeFill="background1"/>
              </w:tcPr>
              <w:p w14:paraId="4D44251A" w14:textId="0C69C459" w:rsidR="00C66421" w:rsidRPr="00894509" w:rsidRDefault="00340847" w:rsidP="00C66421">
                <w:pPr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Style w:val="Zstupntext"/>
                    <w:rFonts w:cstheme="minorHAnsi"/>
                    <w:color w:val="000000" w:themeColor="text1"/>
                    <w:sz w:val="16"/>
                    <w:szCs w:val="16"/>
                  </w:rPr>
                  <w:t>Kliknite alebo ťuknite a zadajte dátum.</w:t>
                </w:r>
              </w:p>
            </w:tc>
          </w:sdtContent>
        </w:sdt>
      </w:tr>
      <w:tr w:rsidR="00C66421" w:rsidRPr="00DA28EC" w14:paraId="3D77F6A2" w14:textId="77777777" w:rsidTr="007322CA">
        <w:trPr>
          <w:trHeight w:val="256"/>
        </w:trPr>
        <w:tc>
          <w:tcPr>
            <w:tcW w:w="6064" w:type="dxa"/>
            <w:gridSpan w:val="3"/>
            <w:shd w:val="clear" w:color="auto" w:fill="EAF1DD" w:themeFill="accent3" w:themeFillTint="33"/>
          </w:tcPr>
          <w:p w14:paraId="008D1B61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Podpis</w:t>
            </w:r>
          </w:p>
        </w:tc>
        <w:tc>
          <w:tcPr>
            <w:tcW w:w="8645" w:type="dxa"/>
            <w:gridSpan w:val="3"/>
          </w:tcPr>
          <w:p w14:paraId="405FFCF4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</w:tbl>
    <w:p w14:paraId="3E3D6990" w14:textId="13F245BA" w:rsidR="003878F2" w:rsidRDefault="003878F2"/>
    <w:p w14:paraId="43ADCD9D" w14:textId="77777777" w:rsidR="007322CA" w:rsidRDefault="007322CA"/>
    <w:sectPr w:rsidR="007322CA" w:rsidSect="00432B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/>
      <w:pgMar w:top="1418" w:right="1418" w:bottom="1418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A31C8" w14:textId="77777777" w:rsidR="00181C6B" w:rsidRDefault="00181C6B" w:rsidP="00DA28EC">
      <w:pPr>
        <w:spacing w:after="0" w:line="240" w:lineRule="auto"/>
      </w:pPr>
      <w:r>
        <w:separator/>
      </w:r>
    </w:p>
  </w:endnote>
  <w:endnote w:type="continuationSeparator" w:id="0">
    <w:p w14:paraId="7A0A8714" w14:textId="77777777" w:rsidR="00181C6B" w:rsidRDefault="00181C6B" w:rsidP="00DA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AE21F" w14:textId="3E0F3282" w:rsidR="00E43F36" w:rsidRDefault="00E43F3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81183EF" wp14:editId="4E7194A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2D5C1D" w14:textId="5233A890" w:rsidR="00E43F36" w:rsidRPr="00E43F36" w:rsidRDefault="00E43F3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E43F3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183E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672D5C1D" w14:textId="5233A890" w:rsidR="00E43F36" w:rsidRPr="00E43F36" w:rsidRDefault="00E43F3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E43F3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11AA9" w14:textId="524EEB9A" w:rsidR="00E43F36" w:rsidRDefault="00E43F3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8B146CA" wp14:editId="640EF209">
              <wp:simplePos x="542925" y="69342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72B34F" w14:textId="02559048" w:rsidR="00E43F36" w:rsidRPr="00E43F36" w:rsidRDefault="00E43F3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E43F3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146C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2372B34F" w14:textId="02559048" w:rsidR="00E43F36" w:rsidRPr="00E43F36" w:rsidRDefault="00E43F3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E43F3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E43F3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675BF" w14:textId="4F8CFCE8" w:rsidR="004C2646" w:rsidRPr="004C2646" w:rsidRDefault="00E43F36" w:rsidP="004C2646">
    <w:pPr>
      <w:pStyle w:val="Pt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ECF36B5" wp14:editId="0A6B332F">
              <wp:simplePos x="542925" y="69723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C8A803" w14:textId="62E254C7" w:rsidR="00E43F36" w:rsidRPr="00E43F36" w:rsidRDefault="00E43F3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E43F3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F36B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EC8A803" w14:textId="62E254C7" w:rsidR="00E43F36" w:rsidRPr="00E43F36" w:rsidRDefault="00E43F3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E43F3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E43F3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C2646" w:rsidRPr="004C2646">
      <w:rPr>
        <w:rFonts w:asciiTheme="minorHAnsi" w:hAnsiTheme="minorHAnsi" w:cstheme="minorHAnsi"/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AE22E" w14:textId="77777777" w:rsidR="00181C6B" w:rsidRDefault="00181C6B" w:rsidP="00DA28EC">
      <w:pPr>
        <w:spacing w:after="0" w:line="240" w:lineRule="auto"/>
      </w:pPr>
      <w:r>
        <w:separator/>
      </w:r>
    </w:p>
  </w:footnote>
  <w:footnote w:type="continuationSeparator" w:id="0">
    <w:p w14:paraId="5FE532E9" w14:textId="77777777" w:rsidR="00181C6B" w:rsidRDefault="00181C6B" w:rsidP="00DA28EC">
      <w:pPr>
        <w:spacing w:after="0" w:line="240" w:lineRule="auto"/>
      </w:pPr>
      <w:r>
        <w:continuationSeparator/>
      </w:r>
    </w:p>
  </w:footnote>
  <w:footnote w:id="1">
    <w:p w14:paraId="6304C316" w14:textId="6C7C5649" w:rsidR="00E21740" w:rsidRPr="00894509" w:rsidRDefault="00E21740" w:rsidP="003E50D2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Uvedú sa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výberové kritériá pre výber proje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ktov pre príslušné podopatrenie.</w:t>
      </w:r>
    </w:p>
  </w:footnote>
  <w:footnote w:id="2">
    <w:p w14:paraId="553AC875" w14:textId="20F79F38" w:rsidR="003E50D2" w:rsidRPr="00894509" w:rsidRDefault="003E50D2" w:rsidP="003E50D2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V prípade, ak čo i len pri jednom kritériu odborný hodnotiteľ vyberie v rámci hodnotenia možnosť „výberové kritérium – nesplnené“ nepokračuje v odbornom hodnotení ďaľších kritérií.</w:t>
      </w:r>
    </w:p>
  </w:footnote>
  <w:footnote w:id="3">
    <w:p w14:paraId="4C7E9933" w14:textId="44809151" w:rsidR="00F15299" w:rsidRPr="00894509" w:rsidRDefault="00F15299" w:rsidP="003E50D2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V prípade, ak čo i len pri jednom kritériu odborný hodnotiteľ v rámci  hodnotenia vybral možnosť „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výberové kritérium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 –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 nesplnené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“ výsledkom hodnotenia 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 výberových kritérií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je  „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výberové kritériá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nesplnené – návrh na neschválenie“.</w:t>
      </w:r>
    </w:p>
  </w:footnote>
  <w:footnote w:id="4">
    <w:p w14:paraId="1C533A62" w14:textId="79A9A9CE" w:rsidR="006A433D" w:rsidRPr="00894509" w:rsidRDefault="006A433D" w:rsidP="003E50D2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Uvedú sa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hodnotiace (bodovacie) kritériá pre výber projektov pre príslušné podopatrenie.</w:t>
      </w:r>
    </w:p>
  </w:footnote>
  <w:footnote w:id="5">
    <w:p w14:paraId="64F8481E" w14:textId="08278D78" w:rsidR="006A433D" w:rsidRPr="003E50D2" w:rsidRDefault="006A433D" w:rsidP="003E50D2">
      <w:pPr>
        <w:pStyle w:val="Textpoznmkypodiarou"/>
        <w:rPr>
          <w:rFonts w:asciiTheme="minorHAnsi" w:hAnsiTheme="minorHAnsi" w:cstheme="minorHAnsi"/>
          <w:color w:val="FF0000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Odborný hodnotiteľ uvedie dosiahnuté bodové hodnotenie v</w:t>
      </w:r>
      <w:r w:rsidR="00402D6D"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> </w:t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>rámci</w:t>
      </w:r>
      <w:r w:rsidR="00402D6D"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hodnotiaceho (bodovacieho) </w:t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kritéria.</w:t>
      </w:r>
    </w:p>
  </w:footnote>
  <w:footnote w:id="6">
    <w:p w14:paraId="28321E93" w14:textId="6204D636" w:rsidR="006A433D" w:rsidRPr="00894509" w:rsidRDefault="006A433D" w:rsidP="003E50D2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="003E50D2"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Odborný hodnotiteľ </w:t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uvedie minimálny počet bodov, ktoré žiadateľ musí dosiahnuť, aby projekt bol schválený. </w:t>
      </w:r>
    </w:p>
  </w:footnote>
  <w:footnote w:id="7">
    <w:p w14:paraId="71F585CF" w14:textId="48CEF938" w:rsidR="00AB420E" w:rsidRPr="00894509" w:rsidRDefault="00AB420E" w:rsidP="003E50D2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Pôvodná výška NFP žiadaná žiadateľom.</w:t>
      </w:r>
    </w:p>
  </w:footnote>
  <w:footnote w:id="8">
    <w:p w14:paraId="66EFC067" w14:textId="6D17A380" w:rsidR="00AB420E" w:rsidRPr="00894509" w:rsidRDefault="00AB420E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Vychádza z posúdenia oprávnenosti výdavkov  v rámci odborného hodnotenia. </w:t>
      </w:r>
    </w:p>
  </w:footnote>
  <w:footnote w:id="9">
    <w:p w14:paraId="5E0A828F" w14:textId="4A9094CD" w:rsidR="00AB420E" w:rsidRPr="00894509" w:rsidRDefault="00AB420E">
      <w:pPr>
        <w:pStyle w:val="Textpoznmkypodiarou"/>
        <w:rPr>
          <w:color w:val="000000" w:themeColor="text1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Identifikovanie neoprávnených výdavkov, vrátane vyčíslenia ich celkovej výšky a odôvodnenia.</w:t>
      </w:r>
    </w:p>
  </w:footnote>
  <w:footnote w:id="10">
    <w:p w14:paraId="2461DC1C" w14:textId="310BD278" w:rsidR="00AB420E" w:rsidRPr="00894509" w:rsidRDefault="00AB420E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Odborný hodnotiteľ  uvedie v prípade potreby ďalšie informácie k odbornému hodnoteniu.</w:t>
      </w:r>
    </w:p>
  </w:footnote>
  <w:footnote w:id="11">
    <w:p w14:paraId="10EE50FF" w14:textId="07F82EEE" w:rsidR="00AB420E" w:rsidRPr="007322CA" w:rsidRDefault="00AB420E">
      <w:pPr>
        <w:pStyle w:val="Textpoznmkypodiarou"/>
        <w:rPr>
          <w:rFonts w:asciiTheme="minorHAnsi" w:hAnsiTheme="minorHAnsi" w:cstheme="minorHAnsi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2B3CD" w14:textId="77777777" w:rsidR="00E43F36" w:rsidRDefault="00E43F3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C23F" w14:textId="77777777" w:rsidR="007E7961" w:rsidRDefault="00181C6B" w:rsidP="007E7961">
    <w:pPr>
      <w:pStyle w:val="Hlavika"/>
    </w:pPr>
  </w:p>
  <w:p w14:paraId="3F96954C" w14:textId="77777777" w:rsidR="00977107" w:rsidRDefault="00181C6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3D6C" w14:textId="77777777" w:rsidR="00505A68" w:rsidRDefault="00505A68">
    <w:pPr>
      <w:pStyle w:val="Hlavika"/>
    </w:pPr>
  </w:p>
  <w:p w14:paraId="77B63CA3" w14:textId="77777777" w:rsidR="00505A68" w:rsidRPr="00505A68" w:rsidRDefault="00505A68">
    <w:pPr>
      <w:pStyle w:val="Hlavika"/>
      <w:rPr>
        <w:rFonts w:asciiTheme="minorHAnsi" w:hAnsiTheme="minorHAnsi"/>
        <w:sz w:val="18"/>
        <w:szCs w:val="18"/>
      </w:rPr>
    </w:pPr>
    <w:r w:rsidRPr="00505A68">
      <w:rPr>
        <w:rFonts w:asciiTheme="minorHAnsi" w:hAnsiTheme="minorHAnsi"/>
        <w:sz w:val="18"/>
        <w:szCs w:val="18"/>
      </w:rPr>
      <w:t>Príloha č. 7C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1C37"/>
    <w:multiLevelType w:val="hybridMultilevel"/>
    <w:tmpl w:val="5A2CCDC0"/>
    <w:lvl w:ilvl="0" w:tplc="D548CD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7232C"/>
    <w:multiLevelType w:val="hybridMultilevel"/>
    <w:tmpl w:val="B846C462"/>
    <w:lvl w:ilvl="0" w:tplc="9C76DC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43C0A"/>
    <w:multiLevelType w:val="hybridMultilevel"/>
    <w:tmpl w:val="71EE2ACE"/>
    <w:lvl w:ilvl="0" w:tplc="ABC07D10">
      <w:start w:val="1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C4F08"/>
    <w:multiLevelType w:val="hybridMultilevel"/>
    <w:tmpl w:val="B770C274"/>
    <w:lvl w:ilvl="0" w:tplc="5B765294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na Vacíková">
    <w15:presenceInfo w15:providerId="AD" w15:userId="S::jana.vacikova@apa.sk::42bc784a-e2c6-4403-8433-8823f189cd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8EC"/>
    <w:rsid w:val="0000487A"/>
    <w:rsid w:val="000428C3"/>
    <w:rsid w:val="000845CC"/>
    <w:rsid w:val="00111C38"/>
    <w:rsid w:val="00174DFE"/>
    <w:rsid w:val="00181C6B"/>
    <w:rsid w:val="001F7147"/>
    <w:rsid w:val="00296B28"/>
    <w:rsid w:val="002B66CC"/>
    <w:rsid w:val="002D5C50"/>
    <w:rsid w:val="00304EB4"/>
    <w:rsid w:val="00340847"/>
    <w:rsid w:val="003529A1"/>
    <w:rsid w:val="00375089"/>
    <w:rsid w:val="003878F2"/>
    <w:rsid w:val="003A7B29"/>
    <w:rsid w:val="003E50D2"/>
    <w:rsid w:val="00402D6D"/>
    <w:rsid w:val="00416A6B"/>
    <w:rsid w:val="00444757"/>
    <w:rsid w:val="00462129"/>
    <w:rsid w:val="00484148"/>
    <w:rsid w:val="00484EC2"/>
    <w:rsid w:val="0048693C"/>
    <w:rsid w:val="00492253"/>
    <w:rsid w:val="004C05CA"/>
    <w:rsid w:val="004C2646"/>
    <w:rsid w:val="004D1D17"/>
    <w:rsid w:val="00505A68"/>
    <w:rsid w:val="0051648C"/>
    <w:rsid w:val="00551C03"/>
    <w:rsid w:val="00554795"/>
    <w:rsid w:val="00586F63"/>
    <w:rsid w:val="005B2CC0"/>
    <w:rsid w:val="005C1977"/>
    <w:rsid w:val="00660F03"/>
    <w:rsid w:val="00683AAA"/>
    <w:rsid w:val="006A433D"/>
    <w:rsid w:val="006A5B5A"/>
    <w:rsid w:val="006B0492"/>
    <w:rsid w:val="006D0987"/>
    <w:rsid w:val="006D09D1"/>
    <w:rsid w:val="00724E7B"/>
    <w:rsid w:val="00727AFC"/>
    <w:rsid w:val="007322CA"/>
    <w:rsid w:val="007B16D8"/>
    <w:rsid w:val="007D522C"/>
    <w:rsid w:val="00817155"/>
    <w:rsid w:val="00853B19"/>
    <w:rsid w:val="00894509"/>
    <w:rsid w:val="009218D7"/>
    <w:rsid w:val="009C347D"/>
    <w:rsid w:val="009C3893"/>
    <w:rsid w:val="009F164F"/>
    <w:rsid w:val="009F7EDC"/>
    <w:rsid w:val="00A0091C"/>
    <w:rsid w:val="00A13088"/>
    <w:rsid w:val="00A515EB"/>
    <w:rsid w:val="00A76F7C"/>
    <w:rsid w:val="00A80791"/>
    <w:rsid w:val="00A96AEC"/>
    <w:rsid w:val="00AA74F6"/>
    <w:rsid w:val="00AB420E"/>
    <w:rsid w:val="00B34A65"/>
    <w:rsid w:val="00BD425E"/>
    <w:rsid w:val="00C0225C"/>
    <w:rsid w:val="00C47A0A"/>
    <w:rsid w:val="00C66421"/>
    <w:rsid w:val="00C81E50"/>
    <w:rsid w:val="00CD76E1"/>
    <w:rsid w:val="00D32EEE"/>
    <w:rsid w:val="00D57968"/>
    <w:rsid w:val="00DA28EC"/>
    <w:rsid w:val="00E03E24"/>
    <w:rsid w:val="00E11AEB"/>
    <w:rsid w:val="00E21740"/>
    <w:rsid w:val="00E43F36"/>
    <w:rsid w:val="00E77A84"/>
    <w:rsid w:val="00E91C45"/>
    <w:rsid w:val="00EA2BEA"/>
    <w:rsid w:val="00ED52B5"/>
    <w:rsid w:val="00F15299"/>
    <w:rsid w:val="00F45FBF"/>
    <w:rsid w:val="00FC53C5"/>
    <w:rsid w:val="00FD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DD3BB"/>
  <w15:docId w15:val="{7D77F68C-7A96-4455-A39A-AC03F2323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A2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A28EC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A28EC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A28EC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DA28EC"/>
    <w:rPr>
      <w:rFonts w:ascii="Times New Roman" w:eastAsiaTheme="minorEastAsia" w:hAnsi="Times New Roman"/>
      <w:sz w:val="24"/>
      <w:lang w:eastAsia="sk-SK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. pod čarou Char,Ca"/>
    <w:basedOn w:val="Normlny"/>
    <w:link w:val="TextpoznmkypodiarouChar"/>
    <w:uiPriority w:val="99"/>
    <w:unhideWhenUsed/>
    <w:qFormat/>
    <w:rsid w:val="00DA28EC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. pod čarou Char Char"/>
    <w:basedOn w:val="Predvolenpsmoodseku"/>
    <w:link w:val="Textpoznmkypodiarou"/>
    <w:uiPriority w:val="99"/>
    <w:qFormat/>
    <w:rsid w:val="00DA28EC"/>
    <w:rPr>
      <w:rFonts w:ascii="Times New Roman" w:eastAsiaTheme="minorEastAsia" w:hAnsi="Times New Roman"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unhideWhenUsed/>
    <w:rsid w:val="00DA28EC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DA28EC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A28EC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2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28EC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111C38"/>
    <w:rPr>
      <w:color w:val="80808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A515EB"/>
    <w:rPr>
      <w:vertAlign w:val="superscript"/>
    </w:rPr>
  </w:style>
  <w:style w:type="paragraph" w:customStyle="1" w:styleId="Default">
    <w:name w:val="Default"/>
    <w:qFormat/>
    <w:rsid w:val="00A515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2">
    <w:name w:val="Char2"/>
    <w:basedOn w:val="Normlny"/>
    <w:link w:val="Odkaznapoznmkupodiarou"/>
    <w:qFormat/>
    <w:rsid w:val="00A515EB"/>
    <w:pPr>
      <w:spacing w:after="160" w:line="240" w:lineRule="exact"/>
    </w:pPr>
    <w:rPr>
      <w:vertAlign w:val="superscript"/>
    </w:rPr>
  </w:style>
  <w:style w:type="paragraph" w:customStyle="1" w:styleId="Standard">
    <w:name w:val="Standard"/>
    <w:qFormat/>
    <w:rsid w:val="00E77A8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,Odsek zoznamu21,Odstavec_muj,Nad,Odstavec cíl se seznamem,Odstavec se seznamem5,Nad1,Odsek"/>
    <w:basedOn w:val="Normlny"/>
    <w:link w:val="OdsekzoznamuChar"/>
    <w:uiPriority w:val="34"/>
    <w:qFormat/>
    <w:rsid w:val="003529A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A1308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1308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1308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1308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13088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40847"/>
    <w:pPr>
      <w:spacing w:after="0" w:line="240" w:lineRule="auto"/>
    </w:p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,Odsek zoznamu21 Char,Odstavec_muj Char,Nad Char,Nad1 Char"/>
    <w:basedOn w:val="Predvolenpsmoodseku"/>
    <w:link w:val="Odsekzoznamu"/>
    <w:uiPriority w:val="34"/>
    <w:qFormat/>
    <w:locked/>
    <w:rsid w:val="00E43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02F368CBB247C696FBB7274BB942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E6BD89-EB5B-4DED-B23A-6B8BA6003081}"/>
      </w:docPartPr>
      <w:docPartBody>
        <w:p w:rsidR="008C66C0" w:rsidRDefault="001378BC" w:rsidP="001378BC">
          <w:pPr>
            <w:pStyle w:val="9902F368CBB247C696FBB7274BB94222"/>
          </w:pPr>
          <w:r w:rsidRPr="006223FD">
            <w:rPr>
              <w:rStyle w:val="Zstupntext"/>
            </w:rPr>
            <w:t>Vyberte položku.</w:t>
          </w:r>
        </w:p>
      </w:docPartBody>
    </w:docPart>
    <w:docPart>
      <w:docPartPr>
        <w:name w:val="360030CDB1F14FEAB06F142F289AAE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D33DE6-D6D0-49D2-B809-AAE0041A85CE}"/>
      </w:docPartPr>
      <w:docPartBody>
        <w:p w:rsidR="00555664" w:rsidRDefault="005953BB" w:rsidP="005953BB">
          <w:pPr>
            <w:pStyle w:val="360030CDB1F14FEAB06F142F289AAEE6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91E51E649234E37B4CD5806D413C7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31B281-D3CF-449B-8FD0-228545CAA691}"/>
      </w:docPartPr>
      <w:docPartBody>
        <w:p w:rsidR="00FB2A10" w:rsidRDefault="00555664" w:rsidP="00555664">
          <w:pPr>
            <w:pStyle w:val="991E51E649234E37B4CD5806D413C767"/>
          </w:pPr>
          <w:r w:rsidRPr="00692A78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E58E97E610DE4B23A1077694213FF1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E0EEBE-8284-4FB7-8366-CBEDB0901931}"/>
      </w:docPartPr>
      <w:docPartBody>
        <w:p w:rsidR="00FB2A10" w:rsidRDefault="00555664" w:rsidP="00555664">
          <w:pPr>
            <w:pStyle w:val="E58E97E610DE4B23A1077694213FF16B"/>
          </w:pPr>
          <w:r w:rsidRPr="00692A78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F01686600E5C4EF9B753873D1EC6A9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4DD325-A887-4413-9367-6F98D80B98D1}"/>
      </w:docPartPr>
      <w:docPartBody>
        <w:p w:rsidR="00837C96" w:rsidRDefault="008009F5" w:rsidP="008009F5">
          <w:pPr>
            <w:pStyle w:val="F01686600E5C4EF9B753873D1EC6A955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1C07A28028554A77B29BFE62C78045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515D0F-FDB9-420F-8B8F-14F5C8791706}"/>
      </w:docPartPr>
      <w:docPartBody>
        <w:p w:rsidR="00837C96" w:rsidRDefault="008009F5" w:rsidP="008009F5">
          <w:pPr>
            <w:pStyle w:val="1C07A28028554A77B29BFE62C7804584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7B1EF2DEAD124A969DAF303653B0D4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3D2853-603D-45A4-A453-BD43F0E49805}"/>
      </w:docPartPr>
      <w:docPartBody>
        <w:p w:rsidR="00837C96" w:rsidRDefault="008009F5" w:rsidP="008009F5">
          <w:pPr>
            <w:pStyle w:val="7B1EF2DEAD124A969DAF303653B0D437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A293BB063D2D4D27B03815AB8DC13F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59D5DB-6FA5-46B4-9EEA-6AA46AE7AD01}"/>
      </w:docPartPr>
      <w:docPartBody>
        <w:p w:rsidR="00837C96" w:rsidRDefault="008009F5" w:rsidP="008009F5">
          <w:pPr>
            <w:pStyle w:val="A293BB063D2D4D27B03815AB8DC13F18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5E26371C8C64475AAB2F1C63AE2FDF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580F69-735C-417A-9FC4-2E2BD78EC9CE}"/>
      </w:docPartPr>
      <w:docPartBody>
        <w:p w:rsidR="00837C96" w:rsidRDefault="008009F5" w:rsidP="008009F5">
          <w:pPr>
            <w:pStyle w:val="5E26371C8C64475AAB2F1C63AE2FDFA5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2CD28A4BE624ACD9F552DACDD9AAF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953CD3-B916-4B3D-B1CE-F6ED8752B9EE}"/>
      </w:docPartPr>
      <w:docPartBody>
        <w:p w:rsidR="00837C96" w:rsidRDefault="008009F5" w:rsidP="008009F5">
          <w:pPr>
            <w:pStyle w:val="02CD28A4BE624ACD9F552DACDD9AAF1F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E30314904C16466D940242AD256CCA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AF2154-1320-4D3D-A311-42604ECEB7A9}"/>
      </w:docPartPr>
      <w:docPartBody>
        <w:p w:rsidR="00837C96" w:rsidRDefault="008009F5" w:rsidP="008009F5">
          <w:pPr>
            <w:pStyle w:val="E30314904C16466D940242AD256CCA20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509F5AB387AA449B8B189DCD53EE59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9E316A-8B10-4D9E-819E-6FA8EAA147F5}"/>
      </w:docPartPr>
      <w:docPartBody>
        <w:p w:rsidR="00837C96" w:rsidRDefault="008009F5" w:rsidP="008009F5">
          <w:pPr>
            <w:pStyle w:val="509F5AB387AA449B8B189DCD53EE5951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19841677D2554E598A7EDE9342042C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E25C6A-99B2-43BE-B863-066F2ED896F5}"/>
      </w:docPartPr>
      <w:docPartBody>
        <w:p w:rsidR="00837C96" w:rsidRDefault="008009F5" w:rsidP="008009F5">
          <w:pPr>
            <w:pStyle w:val="19841677D2554E598A7EDE9342042CEC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DB94081E0054A1EB70173D8639AA2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6D5442-FEDD-4070-877C-AFDED5C3674C}"/>
      </w:docPartPr>
      <w:docPartBody>
        <w:p w:rsidR="00837C96" w:rsidRDefault="008009F5" w:rsidP="008009F5">
          <w:pPr>
            <w:pStyle w:val="0DB94081E0054A1EB70173D8639AA227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254F15404FB48799E4D86189F67EE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2B79AD-FF81-4B45-BA0F-895FDC585EEB}"/>
      </w:docPartPr>
      <w:docPartBody>
        <w:p w:rsidR="00837C96" w:rsidRDefault="008009F5" w:rsidP="008009F5">
          <w:pPr>
            <w:pStyle w:val="0254F15404FB48799E4D86189F67EE70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2F37EC5BFB2643ABA2264CE46F22E8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49C89B-9541-47F9-9EDF-9B7FAB1DCD99}"/>
      </w:docPartPr>
      <w:docPartBody>
        <w:p w:rsidR="00837C96" w:rsidRDefault="008009F5" w:rsidP="008009F5">
          <w:pPr>
            <w:pStyle w:val="2F37EC5BFB2643ABA2264CE46F22E8B7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0D89F0FA9EE427C85E4D29985C153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79B2FE-0ACC-499B-AA36-4572DF64E621}"/>
      </w:docPartPr>
      <w:docPartBody>
        <w:p w:rsidR="00837C96" w:rsidRDefault="008009F5" w:rsidP="008009F5">
          <w:pPr>
            <w:pStyle w:val="D0D89F0FA9EE427C85E4D29985C153FC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0DAA67AD2564B4C914903B63A85EF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ECE953-AE78-43D2-8FFE-8E6959C4EB11}"/>
      </w:docPartPr>
      <w:docPartBody>
        <w:p w:rsidR="00837C96" w:rsidRDefault="008009F5" w:rsidP="008009F5">
          <w:pPr>
            <w:pStyle w:val="D0DAA67AD2564B4C914903B63A85EF7F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129E862553E416C9D2E135631975D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7914E7-857B-4EB9-AB64-33B508AA8E47}"/>
      </w:docPartPr>
      <w:docPartBody>
        <w:p w:rsidR="00837C96" w:rsidRDefault="008009F5" w:rsidP="008009F5">
          <w:pPr>
            <w:pStyle w:val="9129E862553E416C9D2E135631975D67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B150AC0F1CA14BF89C75A458CDA22B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C2615-C943-4909-9602-4E63E9D4C384}"/>
      </w:docPartPr>
      <w:docPartBody>
        <w:p w:rsidR="00837C96" w:rsidRDefault="008009F5" w:rsidP="008009F5">
          <w:pPr>
            <w:pStyle w:val="B150AC0F1CA14BF89C75A458CDA22B7A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64B0B3CB5F2B46E7B6C66BADBDAB81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293153-0227-412F-AADA-591C09AA2BF4}"/>
      </w:docPartPr>
      <w:docPartBody>
        <w:p w:rsidR="00837C96" w:rsidRDefault="008009F5" w:rsidP="008009F5">
          <w:pPr>
            <w:pStyle w:val="64B0B3CB5F2B46E7B6C66BADBDAB81FC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4BFB30E8C064492EA6C40CD3B89EAD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273A50-26C7-42D3-93E3-D1CFE06C570E}"/>
      </w:docPartPr>
      <w:docPartBody>
        <w:p w:rsidR="00837C96" w:rsidRDefault="008009F5" w:rsidP="008009F5">
          <w:pPr>
            <w:pStyle w:val="4BFB30E8C064492EA6C40CD3B89EAD0D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21A518A2F9C14EC2A0A5BA09F33C68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9AD2B7-455E-4E86-9A00-96AE737979E7}"/>
      </w:docPartPr>
      <w:docPartBody>
        <w:p w:rsidR="00837C96" w:rsidRDefault="008009F5" w:rsidP="008009F5">
          <w:pPr>
            <w:pStyle w:val="21A518A2F9C14EC2A0A5BA09F33C688D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7301E490BCF41BA9D741DF1475B62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59412-18A2-4596-8874-270B764642F6}"/>
      </w:docPartPr>
      <w:docPartBody>
        <w:p w:rsidR="00837C96" w:rsidRDefault="008009F5" w:rsidP="008009F5">
          <w:pPr>
            <w:pStyle w:val="97301E490BCF41BA9D741DF1475B6200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88E"/>
    <w:rsid w:val="001378BC"/>
    <w:rsid w:val="0019388E"/>
    <w:rsid w:val="001F62A8"/>
    <w:rsid w:val="002507C2"/>
    <w:rsid w:val="00253897"/>
    <w:rsid w:val="004C1630"/>
    <w:rsid w:val="00555664"/>
    <w:rsid w:val="005953BB"/>
    <w:rsid w:val="006D20AD"/>
    <w:rsid w:val="008009F5"/>
    <w:rsid w:val="00837C96"/>
    <w:rsid w:val="008C66C0"/>
    <w:rsid w:val="008D717B"/>
    <w:rsid w:val="00917850"/>
    <w:rsid w:val="00992E40"/>
    <w:rsid w:val="00AD1917"/>
    <w:rsid w:val="00F65738"/>
    <w:rsid w:val="00FB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009F5"/>
    <w:rPr>
      <w:color w:val="808080"/>
    </w:rPr>
  </w:style>
  <w:style w:type="paragraph" w:customStyle="1" w:styleId="9902F368CBB247C696FBB7274BB94222">
    <w:name w:val="9902F368CBB247C696FBB7274BB94222"/>
    <w:rsid w:val="001378BC"/>
    <w:pPr>
      <w:spacing w:after="160" w:line="259" w:lineRule="auto"/>
    </w:pPr>
  </w:style>
  <w:style w:type="paragraph" w:customStyle="1" w:styleId="360030CDB1F14FEAB06F142F289AAEE6">
    <w:name w:val="360030CDB1F14FEAB06F142F289AAEE6"/>
    <w:rsid w:val="005953BB"/>
    <w:pPr>
      <w:spacing w:after="160" w:line="259" w:lineRule="auto"/>
    </w:pPr>
  </w:style>
  <w:style w:type="paragraph" w:customStyle="1" w:styleId="991E51E649234E37B4CD5806D413C767">
    <w:name w:val="991E51E649234E37B4CD5806D413C767"/>
    <w:rsid w:val="00555664"/>
    <w:pPr>
      <w:spacing w:after="160" w:line="259" w:lineRule="auto"/>
    </w:pPr>
  </w:style>
  <w:style w:type="paragraph" w:customStyle="1" w:styleId="E58E97E610DE4B23A1077694213FF16B">
    <w:name w:val="E58E97E610DE4B23A1077694213FF16B"/>
    <w:rsid w:val="00555664"/>
    <w:pPr>
      <w:spacing w:after="160" w:line="259" w:lineRule="auto"/>
    </w:pPr>
  </w:style>
  <w:style w:type="paragraph" w:customStyle="1" w:styleId="F01686600E5C4EF9B753873D1EC6A955">
    <w:name w:val="F01686600E5C4EF9B753873D1EC6A955"/>
    <w:rsid w:val="008009F5"/>
    <w:pPr>
      <w:spacing w:after="160" w:line="259" w:lineRule="auto"/>
    </w:pPr>
  </w:style>
  <w:style w:type="paragraph" w:customStyle="1" w:styleId="1C07A28028554A77B29BFE62C7804584">
    <w:name w:val="1C07A28028554A77B29BFE62C7804584"/>
    <w:rsid w:val="008009F5"/>
    <w:pPr>
      <w:spacing w:after="160" w:line="259" w:lineRule="auto"/>
    </w:pPr>
  </w:style>
  <w:style w:type="paragraph" w:customStyle="1" w:styleId="7B1EF2DEAD124A969DAF303653B0D437">
    <w:name w:val="7B1EF2DEAD124A969DAF303653B0D437"/>
    <w:rsid w:val="008009F5"/>
    <w:pPr>
      <w:spacing w:after="160" w:line="259" w:lineRule="auto"/>
    </w:pPr>
  </w:style>
  <w:style w:type="paragraph" w:customStyle="1" w:styleId="A293BB063D2D4D27B03815AB8DC13F18">
    <w:name w:val="A293BB063D2D4D27B03815AB8DC13F18"/>
    <w:rsid w:val="008009F5"/>
    <w:pPr>
      <w:spacing w:after="160" w:line="259" w:lineRule="auto"/>
    </w:pPr>
  </w:style>
  <w:style w:type="paragraph" w:customStyle="1" w:styleId="5E26371C8C64475AAB2F1C63AE2FDFA5">
    <w:name w:val="5E26371C8C64475AAB2F1C63AE2FDFA5"/>
    <w:rsid w:val="008009F5"/>
    <w:pPr>
      <w:spacing w:after="160" w:line="259" w:lineRule="auto"/>
    </w:pPr>
  </w:style>
  <w:style w:type="paragraph" w:customStyle="1" w:styleId="02CD28A4BE624ACD9F552DACDD9AAF1F">
    <w:name w:val="02CD28A4BE624ACD9F552DACDD9AAF1F"/>
    <w:rsid w:val="008009F5"/>
    <w:pPr>
      <w:spacing w:after="160" w:line="259" w:lineRule="auto"/>
    </w:pPr>
  </w:style>
  <w:style w:type="paragraph" w:customStyle="1" w:styleId="E30314904C16466D940242AD256CCA20">
    <w:name w:val="E30314904C16466D940242AD256CCA20"/>
    <w:rsid w:val="008009F5"/>
    <w:pPr>
      <w:spacing w:after="160" w:line="259" w:lineRule="auto"/>
    </w:pPr>
  </w:style>
  <w:style w:type="paragraph" w:customStyle="1" w:styleId="509F5AB387AA449B8B189DCD53EE5951">
    <w:name w:val="509F5AB387AA449B8B189DCD53EE5951"/>
    <w:rsid w:val="008009F5"/>
    <w:pPr>
      <w:spacing w:after="160" w:line="259" w:lineRule="auto"/>
    </w:pPr>
  </w:style>
  <w:style w:type="paragraph" w:customStyle="1" w:styleId="19841677D2554E598A7EDE9342042CEC">
    <w:name w:val="19841677D2554E598A7EDE9342042CEC"/>
    <w:rsid w:val="008009F5"/>
    <w:pPr>
      <w:spacing w:after="160" w:line="259" w:lineRule="auto"/>
    </w:pPr>
  </w:style>
  <w:style w:type="paragraph" w:customStyle="1" w:styleId="0DB94081E0054A1EB70173D8639AA227">
    <w:name w:val="0DB94081E0054A1EB70173D8639AA227"/>
    <w:rsid w:val="008009F5"/>
    <w:pPr>
      <w:spacing w:after="160" w:line="259" w:lineRule="auto"/>
    </w:pPr>
  </w:style>
  <w:style w:type="paragraph" w:customStyle="1" w:styleId="0254F15404FB48799E4D86189F67EE70">
    <w:name w:val="0254F15404FB48799E4D86189F67EE70"/>
    <w:rsid w:val="008009F5"/>
    <w:pPr>
      <w:spacing w:after="160" w:line="259" w:lineRule="auto"/>
    </w:pPr>
  </w:style>
  <w:style w:type="paragraph" w:customStyle="1" w:styleId="2F37EC5BFB2643ABA2264CE46F22E8B7">
    <w:name w:val="2F37EC5BFB2643ABA2264CE46F22E8B7"/>
    <w:rsid w:val="008009F5"/>
    <w:pPr>
      <w:spacing w:after="160" w:line="259" w:lineRule="auto"/>
    </w:pPr>
  </w:style>
  <w:style w:type="paragraph" w:customStyle="1" w:styleId="D0D89F0FA9EE427C85E4D29985C153FC">
    <w:name w:val="D0D89F0FA9EE427C85E4D29985C153FC"/>
    <w:rsid w:val="008009F5"/>
    <w:pPr>
      <w:spacing w:after="160" w:line="259" w:lineRule="auto"/>
    </w:pPr>
  </w:style>
  <w:style w:type="paragraph" w:customStyle="1" w:styleId="D0DAA67AD2564B4C914903B63A85EF7F">
    <w:name w:val="D0DAA67AD2564B4C914903B63A85EF7F"/>
    <w:rsid w:val="008009F5"/>
    <w:pPr>
      <w:spacing w:after="160" w:line="259" w:lineRule="auto"/>
    </w:pPr>
  </w:style>
  <w:style w:type="paragraph" w:customStyle="1" w:styleId="9129E862553E416C9D2E135631975D67">
    <w:name w:val="9129E862553E416C9D2E135631975D67"/>
    <w:rsid w:val="008009F5"/>
    <w:pPr>
      <w:spacing w:after="160" w:line="259" w:lineRule="auto"/>
    </w:pPr>
  </w:style>
  <w:style w:type="paragraph" w:customStyle="1" w:styleId="B150AC0F1CA14BF89C75A458CDA22B7A">
    <w:name w:val="B150AC0F1CA14BF89C75A458CDA22B7A"/>
    <w:rsid w:val="008009F5"/>
    <w:pPr>
      <w:spacing w:after="160" w:line="259" w:lineRule="auto"/>
    </w:pPr>
  </w:style>
  <w:style w:type="paragraph" w:customStyle="1" w:styleId="64B0B3CB5F2B46E7B6C66BADBDAB81FC">
    <w:name w:val="64B0B3CB5F2B46E7B6C66BADBDAB81FC"/>
    <w:rsid w:val="008009F5"/>
    <w:pPr>
      <w:spacing w:after="160" w:line="259" w:lineRule="auto"/>
    </w:pPr>
  </w:style>
  <w:style w:type="paragraph" w:customStyle="1" w:styleId="4BFB30E8C064492EA6C40CD3B89EAD0D">
    <w:name w:val="4BFB30E8C064492EA6C40CD3B89EAD0D"/>
    <w:rsid w:val="008009F5"/>
    <w:pPr>
      <w:spacing w:after="160" w:line="259" w:lineRule="auto"/>
    </w:pPr>
  </w:style>
  <w:style w:type="paragraph" w:customStyle="1" w:styleId="21A518A2F9C14EC2A0A5BA09F33C688D">
    <w:name w:val="21A518A2F9C14EC2A0A5BA09F33C688D"/>
    <w:rsid w:val="008009F5"/>
    <w:pPr>
      <w:spacing w:after="160" w:line="259" w:lineRule="auto"/>
    </w:pPr>
  </w:style>
  <w:style w:type="paragraph" w:customStyle="1" w:styleId="97301E490BCF41BA9D741DF1475B6200">
    <w:name w:val="97301E490BCF41BA9D741DF1475B6200"/>
    <w:rsid w:val="008009F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08663-AF40-4B47-B8F2-5B1300EA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2019-09-27T05:44:00Z</cp:lastPrinted>
  <dcterms:created xsi:type="dcterms:W3CDTF">2025-03-25T15:39:00Z</dcterms:created>
  <dcterms:modified xsi:type="dcterms:W3CDTF">2025-03-25T15:39:00Z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2024-12-19T09:12:55Z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9255559b-9443-4bc7-b0bd-8e01edaede2a</vt:lpwstr>
  </property>
  <property fmtid="{D5CDD505-2E9C-101B-9397-08002B2CF9AE}" pid="11" name="MSIP_Label_54743a8a-75f7-4ac9-9741-a35bd0337f21_ContentBits">
    <vt:lpwstr>2</vt:lpwstr>
  </property>
</Properties>
</file>